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250EE1F6" w14:textId="77777777" w:rsidTr="00D74AE1">
        <w:trPr>
          <w:trHeight w:hRule="exact" w:val="2948"/>
        </w:trPr>
        <w:tc>
          <w:tcPr>
            <w:tcW w:w="11185" w:type="dxa"/>
          </w:tcPr>
          <w:p w14:paraId="49177C78" w14:textId="77777777" w:rsidR="00974E99" w:rsidRPr="00F55AD7" w:rsidRDefault="00974E99" w:rsidP="00E21A27">
            <w:pPr>
              <w:pStyle w:val="Documenttype"/>
            </w:pPr>
            <w:bookmarkStart w:id="0" w:name="_Hlk60299461"/>
            <w:r w:rsidRPr="00F55AD7">
              <w:t>I</w:t>
            </w:r>
            <w:bookmarkStart w:id="1" w:name="_Ref446317644"/>
            <w:bookmarkEnd w:id="1"/>
            <w:r w:rsidRPr="00F55AD7">
              <w:t xml:space="preserve">ALA </w:t>
            </w:r>
            <w:r w:rsidR="0093492E" w:rsidRPr="00F55AD7">
              <w:t>G</w:t>
            </w:r>
            <w:r w:rsidR="00722236" w:rsidRPr="00F55AD7">
              <w:t>uideline</w:t>
            </w:r>
          </w:p>
        </w:tc>
      </w:tr>
      <w:bookmarkEnd w:id="0"/>
    </w:tbl>
    <w:p w14:paraId="46FF5017" w14:textId="77777777" w:rsidR="008972C3" w:rsidRPr="00F55AD7" w:rsidRDefault="008972C3" w:rsidP="003D2A7A"/>
    <w:p w14:paraId="4BB06543" w14:textId="77777777" w:rsidR="00D74AE1" w:rsidRPr="00F55AD7" w:rsidRDefault="00D74AE1" w:rsidP="003D2A7A"/>
    <w:p w14:paraId="49298C30" w14:textId="77777777" w:rsidR="0093492E" w:rsidRPr="00F55AD7" w:rsidRDefault="002735DD" w:rsidP="00827301">
      <w:pPr>
        <w:pStyle w:val="Documentnumber"/>
      </w:pPr>
      <w:r w:rsidRPr="00493A0D">
        <w:rPr>
          <w:highlight w:val="yellow"/>
        </w:rPr>
        <w:t>G</w:t>
      </w:r>
      <w:r w:rsidR="00161401" w:rsidRPr="00493A0D">
        <w:rPr>
          <w:highlight w:val="yellow"/>
        </w:rPr>
        <w:t>nnnn</w:t>
      </w:r>
      <w:r w:rsidR="0074084C">
        <w:t xml:space="preserve"> </w:t>
      </w:r>
    </w:p>
    <w:p w14:paraId="59F3E6E7" w14:textId="58728F3C" w:rsidR="00776004" w:rsidRPr="00F55AD7" w:rsidRDefault="00493A0D" w:rsidP="00827301">
      <w:pPr>
        <w:pStyle w:val="Documentname"/>
      </w:pPr>
      <w:r>
        <w:t>Cyber security specifics in IALA domain</w:t>
      </w:r>
      <w:r w:rsidR="009224FA">
        <w:t>s</w:t>
      </w:r>
    </w:p>
    <w:p w14:paraId="7CEE011C" w14:textId="77777777" w:rsidR="00CF49CC" w:rsidRPr="00D740A5" w:rsidRDefault="00CF49CC" w:rsidP="003D2A7A"/>
    <w:p w14:paraId="51AD7D2A" w14:textId="77777777" w:rsidR="004E0BBB" w:rsidRPr="00F55AD7" w:rsidRDefault="004E0BBB" w:rsidP="003D2A7A"/>
    <w:p w14:paraId="07A7A6FA" w14:textId="77777777" w:rsidR="004E0BBB" w:rsidRPr="00F55AD7" w:rsidRDefault="004E0BBB" w:rsidP="003D2A7A"/>
    <w:p w14:paraId="45BD7BD1" w14:textId="77777777" w:rsidR="004E0BBB" w:rsidRPr="00F55AD7" w:rsidRDefault="004E0BBB" w:rsidP="003D2A7A"/>
    <w:p w14:paraId="1143E735" w14:textId="77777777" w:rsidR="004E0BBB" w:rsidRPr="00F55AD7" w:rsidRDefault="004E0BBB" w:rsidP="003D2A7A"/>
    <w:p w14:paraId="75098D67" w14:textId="77777777" w:rsidR="004E0BBB" w:rsidRPr="00F55AD7" w:rsidRDefault="004E0BBB" w:rsidP="003D2A7A"/>
    <w:p w14:paraId="0A82AE9E" w14:textId="77777777" w:rsidR="004E0BBB" w:rsidRDefault="004E0BBB" w:rsidP="003D2A7A"/>
    <w:p w14:paraId="5271A329" w14:textId="77777777" w:rsidR="00A87080" w:rsidRDefault="00A87080" w:rsidP="003D2A7A"/>
    <w:p w14:paraId="6C8D4BD6" w14:textId="77777777" w:rsidR="00A87080" w:rsidRDefault="00A87080" w:rsidP="003D2A7A"/>
    <w:p w14:paraId="03A338D2" w14:textId="77777777" w:rsidR="00A87080" w:rsidRDefault="00593EFC" w:rsidP="00593EFC">
      <w:pPr>
        <w:tabs>
          <w:tab w:val="left" w:pos="6240"/>
        </w:tabs>
      </w:pPr>
      <w:r>
        <w:tab/>
      </w:r>
    </w:p>
    <w:p w14:paraId="27C78F4E" w14:textId="77777777" w:rsidR="00A87080" w:rsidRDefault="00A87080" w:rsidP="003D2A7A"/>
    <w:p w14:paraId="2DD173F6" w14:textId="77777777" w:rsidR="00A87080" w:rsidRDefault="00A87080" w:rsidP="003D2A7A"/>
    <w:p w14:paraId="575A68ED" w14:textId="77777777" w:rsidR="00A87080" w:rsidRDefault="00A87080" w:rsidP="003D2A7A"/>
    <w:p w14:paraId="42782DA8" w14:textId="77777777" w:rsidR="00A87080" w:rsidRDefault="00A87080" w:rsidP="003D2A7A"/>
    <w:p w14:paraId="177C4C8B" w14:textId="77777777" w:rsidR="00A87080" w:rsidRDefault="00A87080" w:rsidP="003D2A7A"/>
    <w:p w14:paraId="1691210D" w14:textId="77777777" w:rsidR="00A87080" w:rsidRDefault="00A87080" w:rsidP="003D2A7A"/>
    <w:p w14:paraId="58ADBE2C" w14:textId="77777777" w:rsidR="00A87080" w:rsidRDefault="00A87080" w:rsidP="003D2A7A"/>
    <w:p w14:paraId="1C657EA5" w14:textId="77777777" w:rsidR="00A87080" w:rsidRPr="00F55AD7" w:rsidRDefault="00A87080" w:rsidP="003D2A7A"/>
    <w:p w14:paraId="7CB83F8D" w14:textId="77777777" w:rsidR="004E0BBB" w:rsidRPr="00F55AD7" w:rsidRDefault="004E0BBB" w:rsidP="003D2A7A"/>
    <w:p w14:paraId="436B0C98" w14:textId="77777777" w:rsidR="004E0BBB" w:rsidRPr="00F55AD7" w:rsidRDefault="004E0BBB" w:rsidP="003D2A7A"/>
    <w:p w14:paraId="7CCEED2B" w14:textId="77777777" w:rsidR="000E0EC6" w:rsidRDefault="000E0EC6" w:rsidP="003D2A7A"/>
    <w:p w14:paraId="296D958A" w14:textId="77777777" w:rsidR="00925B39" w:rsidRDefault="00925B39" w:rsidP="003D2A7A"/>
    <w:p w14:paraId="6C0E9FFA" w14:textId="77777777" w:rsidR="004E0BBB" w:rsidRPr="00F55AD7" w:rsidRDefault="002735DD" w:rsidP="004E0BBB">
      <w:pPr>
        <w:pStyle w:val="Editionnumber"/>
      </w:pPr>
      <w:r>
        <w:t xml:space="preserve">Edition </w:t>
      </w:r>
      <w:proofErr w:type="spellStart"/>
      <w:r w:rsidRPr="00493A0D">
        <w:rPr>
          <w:highlight w:val="yellow"/>
        </w:rPr>
        <w:t>x.x</w:t>
      </w:r>
      <w:proofErr w:type="spellEnd"/>
    </w:p>
    <w:p w14:paraId="081C39A7" w14:textId="77777777" w:rsidR="004E0BBB" w:rsidRDefault="002735DD" w:rsidP="00827301">
      <w:pPr>
        <w:pStyle w:val="Documentdate"/>
      </w:pPr>
      <w:r w:rsidRPr="00493A0D">
        <w:rPr>
          <w:highlight w:val="yellow"/>
        </w:rPr>
        <w:t>Date (of approval by Council)</w:t>
      </w:r>
    </w:p>
    <w:p w14:paraId="3DDC6AA6" w14:textId="77777777" w:rsidR="00BC27F6" w:rsidRDefault="00BC27F6" w:rsidP="00A87080"/>
    <w:p w14:paraId="4BF437DF" w14:textId="77777777" w:rsidR="000E0EC6" w:rsidRPr="00F55AD7" w:rsidRDefault="00F404B9" w:rsidP="00F404B9">
      <w:pPr>
        <w:pStyle w:val="MRN"/>
        <w:sectPr w:rsidR="000E0EC6" w:rsidRPr="00F55AD7" w:rsidSect="00F85647">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758" w:gutter="0"/>
          <w:cols w:space="708"/>
          <w:docGrid w:linePitch="360"/>
        </w:sectPr>
      </w:pPr>
      <w:proofErr w:type="spellStart"/>
      <w:proofErr w:type="gramStart"/>
      <w:r w:rsidRPr="00493A0D">
        <w:rPr>
          <w:highlight w:val="yellow"/>
        </w:rPr>
        <w:t>urn:mrn</w:t>
      </w:r>
      <w:proofErr w:type="gramEnd"/>
      <w:r w:rsidRPr="00493A0D">
        <w:rPr>
          <w:highlight w:val="yellow"/>
        </w:rPr>
        <w:t>:iala:pub:gnnnn</w:t>
      </w:r>
      <w:proofErr w:type="spellEnd"/>
    </w:p>
    <w:p w14:paraId="7310507B" w14:textId="77777777" w:rsidR="00914E26" w:rsidRPr="00F55AD7" w:rsidRDefault="00914E26" w:rsidP="00914E26">
      <w:pPr>
        <w:pStyle w:val="Plattetekst"/>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3203E998" w14:textId="77777777" w:rsidTr="00F404B9">
        <w:tc>
          <w:tcPr>
            <w:tcW w:w="1908" w:type="dxa"/>
          </w:tcPr>
          <w:p w14:paraId="53EC8328" w14:textId="77777777" w:rsidR="00914E26" w:rsidRPr="00F55AD7" w:rsidRDefault="00914E26" w:rsidP="005D3920">
            <w:pPr>
              <w:pStyle w:val="Documentrevisiontabletitle"/>
            </w:pPr>
            <w:r w:rsidRPr="00F55AD7">
              <w:t>Date</w:t>
            </w:r>
          </w:p>
        </w:tc>
        <w:tc>
          <w:tcPr>
            <w:tcW w:w="6025" w:type="dxa"/>
          </w:tcPr>
          <w:p w14:paraId="337074C4" w14:textId="77777777" w:rsidR="00914E26" w:rsidRPr="00F55AD7" w:rsidRDefault="00F404B9" w:rsidP="005D3920">
            <w:pPr>
              <w:pStyle w:val="Documentrevisiontabletitle"/>
            </w:pPr>
            <w:r>
              <w:t>Details</w:t>
            </w:r>
          </w:p>
        </w:tc>
        <w:tc>
          <w:tcPr>
            <w:tcW w:w="2552" w:type="dxa"/>
          </w:tcPr>
          <w:p w14:paraId="7C3C57DE" w14:textId="77777777" w:rsidR="00914E26" w:rsidRPr="00F55AD7" w:rsidRDefault="00F404B9" w:rsidP="005D3920">
            <w:pPr>
              <w:pStyle w:val="Documentrevisiontabletitle"/>
            </w:pPr>
            <w:r>
              <w:t>Approval</w:t>
            </w:r>
          </w:p>
        </w:tc>
      </w:tr>
      <w:tr w:rsidR="005E4659" w:rsidRPr="00F55AD7" w14:paraId="3DC873D9" w14:textId="77777777" w:rsidTr="00F404B9">
        <w:trPr>
          <w:trHeight w:val="851"/>
        </w:trPr>
        <w:tc>
          <w:tcPr>
            <w:tcW w:w="1908" w:type="dxa"/>
            <w:vAlign w:val="center"/>
          </w:tcPr>
          <w:p w14:paraId="5B252F21" w14:textId="77777777" w:rsidR="00914E26" w:rsidRPr="00CB7D0F" w:rsidRDefault="00494A96" w:rsidP="00CB7D0F">
            <w:pPr>
              <w:pStyle w:val="Tabletext"/>
            </w:pPr>
            <w:r>
              <w:t>March 2022</w:t>
            </w:r>
          </w:p>
        </w:tc>
        <w:tc>
          <w:tcPr>
            <w:tcW w:w="6025" w:type="dxa"/>
            <w:vAlign w:val="center"/>
          </w:tcPr>
          <w:p w14:paraId="3C8DE6B2" w14:textId="77777777" w:rsidR="00914E26" w:rsidRPr="00CB7D0F" w:rsidRDefault="009A651C" w:rsidP="00CB7D0F">
            <w:pPr>
              <w:pStyle w:val="Tabletext"/>
            </w:pPr>
            <w:r>
              <w:t>First draft – joint task group on cybersecurity (ARM15 TG1.2.6)</w:t>
            </w:r>
          </w:p>
        </w:tc>
        <w:tc>
          <w:tcPr>
            <w:tcW w:w="2552" w:type="dxa"/>
            <w:vAlign w:val="center"/>
          </w:tcPr>
          <w:p w14:paraId="2AD80F1C" w14:textId="647737DD" w:rsidR="00914E26" w:rsidRPr="00CB7D0F" w:rsidRDefault="009A4E91" w:rsidP="00CB7D0F">
            <w:pPr>
              <w:pStyle w:val="Tabletext"/>
            </w:pPr>
            <w:r>
              <w:t>n/a</w:t>
            </w:r>
          </w:p>
        </w:tc>
      </w:tr>
      <w:tr w:rsidR="005E4659" w:rsidRPr="00F55AD7" w14:paraId="0A60DB2C" w14:textId="77777777" w:rsidTr="00F404B9">
        <w:trPr>
          <w:trHeight w:val="851"/>
        </w:trPr>
        <w:tc>
          <w:tcPr>
            <w:tcW w:w="1908" w:type="dxa"/>
            <w:vAlign w:val="center"/>
          </w:tcPr>
          <w:p w14:paraId="4E111B08" w14:textId="2DFA5C8A" w:rsidR="00914E26" w:rsidRPr="00CB7D0F" w:rsidRDefault="00DD1D5F" w:rsidP="00CB7D0F">
            <w:pPr>
              <w:pStyle w:val="Tabletext"/>
            </w:pPr>
            <w:r>
              <w:t>October 2022</w:t>
            </w:r>
          </w:p>
        </w:tc>
        <w:tc>
          <w:tcPr>
            <w:tcW w:w="6025" w:type="dxa"/>
            <w:vAlign w:val="center"/>
          </w:tcPr>
          <w:p w14:paraId="3D4EA560" w14:textId="77777777" w:rsidR="00914E26" w:rsidRDefault="00DD1D5F" w:rsidP="00CB7D0F">
            <w:pPr>
              <w:pStyle w:val="Tabletext"/>
            </w:pPr>
            <w:r>
              <w:t>Included input from ENG</w:t>
            </w:r>
          </w:p>
          <w:p w14:paraId="0146DB86" w14:textId="4D6DE064" w:rsidR="00DD1D5F" w:rsidRPr="00CB7D0F" w:rsidRDefault="00DD1D5F" w:rsidP="00CB7D0F">
            <w:pPr>
              <w:pStyle w:val="Tabletext"/>
            </w:pPr>
            <w:r>
              <w:t>Amended on VTS-specific cyber risks</w:t>
            </w:r>
          </w:p>
        </w:tc>
        <w:tc>
          <w:tcPr>
            <w:tcW w:w="2552" w:type="dxa"/>
            <w:vAlign w:val="center"/>
          </w:tcPr>
          <w:p w14:paraId="16606073" w14:textId="56FA35F3" w:rsidR="00914E26" w:rsidRPr="00CB7D0F" w:rsidRDefault="009A4E91" w:rsidP="00CB7D0F">
            <w:pPr>
              <w:pStyle w:val="Tabletext"/>
            </w:pPr>
            <w:r>
              <w:t>n/a</w:t>
            </w:r>
          </w:p>
        </w:tc>
      </w:tr>
      <w:tr w:rsidR="005E4659" w:rsidRPr="00F55AD7" w14:paraId="058714A1" w14:textId="77777777" w:rsidTr="00F404B9">
        <w:trPr>
          <w:trHeight w:val="851"/>
        </w:trPr>
        <w:tc>
          <w:tcPr>
            <w:tcW w:w="1908" w:type="dxa"/>
            <w:vAlign w:val="center"/>
          </w:tcPr>
          <w:p w14:paraId="40C4D939" w14:textId="222F0D8B" w:rsidR="00914E26" w:rsidRPr="00CB7D0F" w:rsidRDefault="009A4E91" w:rsidP="00CB7D0F">
            <w:pPr>
              <w:pStyle w:val="Tabletext"/>
            </w:pPr>
            <w:r>
              <w:t>September 2023</w:t>
            </w:r>
          </w:p>
        </w:tc>
        <w:tc>
          <w:tcPr>
            <w:tcW w:w="6025" w:type="dxa"/>
            <w:vAlign w:val="center"/>
          </w:tcPr>
          <w:p w14:paraId="5ACE44AC" w14:textId="4CB42BC9" w:rsidR="00914E26" w:rsidRPr="00CB7D0F" w:rsidRDefault="009A4E91" w:rsidP="00CB7D0F">
            <w:pPr>
              <w:pStyle w:val="Tabletext"/>
            </w:pPr>
            <w:r>
              <w:t>Amendments and corrections on VTS-specific cyber risks</w:t>
            </w:r>
          </w:p>
        </w:tc>
        <w:tc>
          <w:tcPr>
            <w:tcW w:w="2552" w:type="dxa"/>
            <w:vAlign w:val="center"/>
          </w:tcPr>
          <w:p w14:paraId="362D5E4A" w14:textId="33887C4A" w:rsidR="00914E26" w:rsidRPr="00CB7D0F" w:rsidRDefault="004C27F8" w:rsidP="00CB7D0F">
            <w:pPr>
              <w:pStyle w:val="Tabletext"/>
            </w:pPr>
            <w:r>
              <w:t>VTS54 silent approval on chapter 6</w:t>
            </w:r>
          </w:p>
        </w:tc>
      </w:tr>
      <w:tr w:rsidR="005E4659" w:rsidRPr="00F55AD7" w14:paraId="4FCABC67" w14:textId="77777777" w:rsidTr="00F404B9">
        <w:trPr>
          <w:trHeight w:val="851"/>
        </w:trPr>
        <w:tc>
          <w:tcPr>
            <w:tcW w:w="1908" w:type="dxa"/>
            <w:vAlign w:val="center"/>
          </w:tcPr>
          <w:p w14:paraId="2A2F0C80" w14:textId="794CD6A9" w:rsidR="00914E26" w:rsidRPr="00CB7D0F" w:rsidRDefault="009A4E91" w:rsidP="00CB7D0F">
            <w:pPr>
              <w:pStyle w:val="Tabletext"/>
            </w:pPr>
            <w:r>
              <w:t>September 2023</w:t>
            </w:r>
          </w:p>
        </w:tc>
        <w:tc>
          <w:tcPr>
            <w:tcW w:w="6025" w:type="dxa"/>
            <w:vAlign w:val="center"/>
          </w:tcPr>
          <w:p w14:paraId="1D6E2444" w14:textId="504EC339" w:rsidR="00E80D91" w:rsidRDefault="009A4E91" w:rsidP="00DB7AE7">
            <w:pPr>
              <w:pStyle w:val="Tabletext"/>
            </w:pPr>
            <w:r>
              <w:t>Corrections following VTS54 silent approval</w:t>
            </w:r>
          </w:p>
          <w:p w14:paraId="69FF6430" w14:textId="7ED498B9" w:rsidR="009A4E91" w:rsidRPr="00CB7D0F" w:rsidRDefault="009A4E91" w:rsidP="00CB7D0F">
            <w:pPr>
              <w:pStyle w:val="Tabletext"/>
            </w:pPr>
            <w:r>
              <w:t xml:space="preserve">Amendments and corrections </w:t>
            </w:r>
            <w:r w:rsidR="00DB7AE7">
              <w:t>from DTEC1</w:t>
            </w:r>
          </w:p>
        </w:tc>
        <w:tc>
          <w:tcPr>
            <w:tcW w:w="2552" w:type="dxa"/>
            <w:vAlign w:val="center"/>
          </w:tcPr>
          <w:p w14:paraId="05B36F8A" w14:textId="7061FCF7" w:rsidR="00914E26" w:rsidRPr="00CB7D0F" w:rsidRDefault="00F553C2" w:rsidP="00CB7D0F">
            <w:pPr>
              <w:pStyle w:val="Tabletext"/>
            </w:pPr>
            <w:r w:rsidRPr="006540F5">
              <w:t>DTEC1 silent approval on chapters 4 and 5</w:t>
            </w:r>
          </w:p>
        </w:tc>
      </w:tr>
      <w:tr w:rsidR="005E4659" w:rsidRPr="00F55AD7" w14:paraId="06540470" w14:textId="77777777" w:rsidTr="00F404B9">
        <w:trPr>
          <w:trHeight w:val="851"/>
        </w:trPr>
        <w:tc>
          <w:tcPr>
            <w:tcW w:w="1908" w:type="dxa"/>
            <w:vAlign w:val="center"/>
          </w:tcPr>
          <w:p w14:paraId="2FAA88E5" w14:textId="398606DD" w:rsidR="00914E26" w:rsidRPr="00CB7D0F" w:rsidRDefault="00703387" w:rsidP="00CB7D0F">
            <w:pPr>
              <w:pStyle w:val="Tabletext"/>
            </w:pPr>
            <w:r>
              <w:t>October 2023</w:t>
            </w:r>
          </w:p>
        </w:tc>
        <w:tc>
          <w:tcPr>
            <w:tcW w:w="6025" w:type="dxa"/>
            <w:vAlign w:val="center"/>
          </w:tcPr>
          <w:p w14:paraId="67D75E00" w14:textId="3F48E159" w:rsidR="00914E26" w:rsidRDefault="00703387" w:rsidP="00CB7D0F">
            <w:pPr>
              <w:pStyle w:val="Tabletext"/>
            </w:pPr>
            <w:r>
              <w:t>Correction</w:t>
            </w:r>
            <w:r w:rsidR="000266CF">
              <w:t>s</w:t>
            </w:r>
            <w:r>
              <w:t xml:space="preserve"> following </w:t>
            </w:r>
            <w:r w:rsidR="006540F5">
              <w:t>DTEC1</w:t>
            </w:r>
          </w:p>
          <w:p w14:paraId="3C528BFD" w14:textId="3F59DA4E" w:rsidR="00703387" w:rsidRPr="00CB7D0F" w:rsidRDefault="00703387" w:rsidP="00CB7D0F">
            <w:pPr>
              <w:pStyle w:val="Tabletext"/>
            </w:pPr>
            <w:r>
              <w:t xml:space="preserve">Amendments and corrections from </w:t>
            </w:r>
            <w:r w:rsidR="006540F5">
              <w:t>ENG</w:t>
            </w:r>
            <w:r>
              <w:t>17</w:t>
            </w:r>
          </w:p>
        </w:tc>
        <w:tc>
          <w:tcPr>
            <w:tcW w:w="2552" w:type="dxa"/>
            <w:vAlign w:val="center"/>
          </w:tcPr>
          <w:p w14:paraId="45D137BC" w14:textId="06781F04" w:rsidR="00914E26" w:rsidRPr="00CB7D0F" w:rsidRDefault="006540F5" w:rsidP="00CB7D0F">
            <w:pPr>
              <w:pStyle w:val="Tabletext"/>
            </w:pPr>
            <w:r>
              <w:t>ENG17</w:t>
            </w:r>
            <w:r w:rsidRPr="006540F5">
              <w:t xml:space="preserve"> silent approval on chapter</w:t>
            </w:r>
            <w:r>
              <w:t xml:space="preserve"> 7</w:t>
            </w:r>
          </w:p>
        </w:tc>
      </w:tr>
      <w:tr w:rsidR="005E4659" w:rsidRPr="00F55AD7" w14:paraId="38E35582" w14:textId="77777777" w:rsidTr="00F404B9">
        <w:trPr>
          <w:trHeight w:val="851"/>
        </w:trPr>
        <w:tc>
          <w:tcPr>
            <w:tcW w:w="1908" w:type="dxa"/>
            <w:vAlign w:val="center"/>
          </w:tcPr>
          <w:p w14:paraId="603AE7B2" w14:textId="1192DC9E" w:rsidR="00914E26" w:rsidRPr="00CB7D0F" w:rsidRDefault="006540F5" w:rsidP="00CB7D0F">
            <w:pPr>
              <w:pStyle w:val="Tabletext"/>
            </w:pPr>
            <w:r>
              <w:t>October 2023</w:t>
            </w:r>
          </w:p>
        </w:tc>
        <w:tc>
          <w:tcPr>
            <w:tcW w:w="6025" w:type="dxa"/>
            <w:vAlign w:val="center"/>
          </w:tcPr>
          <w:p w14:paraId="1CDAFE24" w14:textId="04102E49" w:rsidR="00914E26" w:rsidRDefault="006540F5" w:rsidP="00CB7D0F">
            <w:pPr>
              <w:pStyle w:val="Tabletext"/>
            </w:pPr>
            <w:r>
              <w:t>Processed input from VTS54, DTEC1 and ENG17</w:t>
            </w:r>
          </w:p>
          <w:p w14:paraId="4ED77B8B" w14:textId="017145E1" w:rsidR="006540F5" w:rsidRPr="00CB7D0F" w:rsidRDefault="00564DA3" w:rsidP="00CB7D0F">
            <w:pPr>
              <w:pStyle w:val="Tabletext"/>
            </w:pPr>
            <w:r>
              <w:t>Amended chapters 1, 2 and 3</w:t>
            </w:r>
          </w:p>
        </w:tc>
        <w:tc>
          <w:tcPr>
            <w:tcW w:w="2552" w:type="dxa"/>
            <w:vAlign w:val="center"/>
          </w:tcPr>
          <w:p w14:paraId="3BAB6235" w14:textId="23927FDD" w:rsidR="00914E26" w:rsidRPr="00CB7D0F" w:rsidRDefault="003473D7" w:rsidP="00CB7D0F">
            <w:pPr>
              <w:pStyle w:val="Tabletext"/>
            </w:pPr>
            <w:r>
              <w:t>ARM17 silent approval</w:t>
            </w:r>
          </w:p>
        </w:tc>
      </w:tr>
      <w:tr w:rsidR="005E4659" w:rsidRPr="00F55AD7" w14:paraId="1BF7828B" w14:textId="77777777" w:rsidTr="00F404B9">
        <w:trPr>
          <w:trHeight w:val="851"/>
        </w:trPr>
        <w:tc>
          <w:tcPr>
            <w:tcW w:w="1908" w:type="dxa"/>
            <w:vAlign w:val="center"/>
          </w:tcPr>
          <w:p w14:paraId="0454364B" w14:textId="77777777" w:rsidR="00914E26" w:rsidRPr="00CB7D0F" w:rsidRDefault="00914E26" w:rsidP="00CB7D0F">
            <w:pPr>
              <w:pStyle w:val="Tabletext"/>
            </w:pPr>
          </w:p>
        </w:tc>
        <w:tc>
          <w:tcPr>
            <w:tcW w:w="6025" w:type="dxa"/>
            <w:vAlign w:val="center"/>
          </w:tcPr>
          <w:p w14:paraId="2DB39B76" w14:textId="77777777" w:rsidR="00914E26" w:rsidRPr="00CB7D0F" w:rsidRDefault="00914E26" w:rsidP="00CB7D0F">
            <w:pPr>
              <w:pStyle w:val="Tabletext"/>
            </w:pPr>
          </w:p>
        </w:tc>
        <w:tc>
          <w:tcPr>
            <w:tcW w:w="2552" w:type="dxa"/>
            <w:vAlign w:val="center"/>
          </w:tcPr>
          <w:p w14:paraId="5E5FCAE4" w14:textId="77777777" w:rsidR="00914E26" w:rsidRPr="00CB7D0F" w:rsidRDefault="00914E26" w:rsidP="00CB7D0F">
            <w:pPr>
              <w:pStyle w:val="Tabletext"/>
            </w:pPr>
          </w:p>
        </w:tc>
      </w:tr>
    </w:tbl>
    <w:p w14:paraId="0157CFB0" w14:textId="77777777" w:rsidR="00914E26" w:rsidRDefault="00914E26" w:rsidP="00D74AE1"/>
    <w:p w14:paraId="395C5DEE" w14:textId="2F29E7F2" w:rsidR="00564DA3" w:rsidRPr="00F55AD7" w:rsidRDefault="00564DA3" w:rsidP="00D74AE1">
      <w:r w:rsidRPr="00564DA3">
        <w:rPr>
          <w:highlight w:val="yellow"/>
        </w:rPr>
        <w:t>Clean revision history before first publication</w:t>
      </w:r>
    </w:p>
    <w:p w14:paraId="20C74777" w14:textId="77777777" w:rsidR="005E4659" w:rsidRPr="00F55AD7" w:rsidRDefault="005E4659" w:rsidP="008069C5">
      <w:pPr>
        <w:pStyle w:val="Plattetekst"/>
        <w:sectPr w:rsidR="005E4659" w:rsidRPr="00F55AD7" w:rsidSect="00844B35">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4C2212E2" w14:textId="4093C36D" w:rsidR="00E114CB" w:rsidRPr="00E114CB" w:rsidRDefault="000C2857">
      <w:pPr>
        <w:pStyle w:val="Inhopg1"/>
        <w:rPr>
          <w:rFonts w:eastAsiaTheme="minorEastAsia"/>
          <w:b w:val="0"/>
          <w:caps w:val="0"/>
          <w:color w:val="auto"/>
          <w:kern w:val="2"/>
          <w:sz w:val="24"/>
          <w:szCs w:val="24"/>
          <w:lang w:val="en-US" w:eastAsia="nl-NL"/>
          <w14:ligatures w14:val="standardContextual"/>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E114CB" w:rsidRPr="007E3537">
        <w:t>1.</w:t>
      </w:r>
      <w:r w:rsidR="00E114CB" w:rsidRPr="00E114CB">
        <w:rPr>
          <w:rFonts w:eastAsiaTheme="minorEastAsia"/>
          <w:b w:val="0"/>
          <w:caps w:val="0"/>
          <w:color w:val="auto"/>
          <w:kern w:val="2"/>
          <w:sz w:val="24"/>
          <w:szCs w:val="24"/>
          <w:lang w:val="en-US" w:eastAsia="nl-NL"/>
          <w14:ligatures w14:val="standardContextual"/>
        </w:rPr>
        <w:tab/>
      </w:r>
      <w:r w:rsidR="00E114CB">
        <w:t>Introduction</w:t>
      </w:r>
      <w:r w:rsidR="00E114CB">
        <w:tab/>
      </w:r>
      <w:r w:rsidR="00E114CB">
        <w:fldChar w:fldCharType="begin"/>
      </w:r>
      <w:r w:rsidR="00E114CB">
        <w:instrText xml:space="preserve"> PAGEREF _Toc149131468 \h </w:instrText>
      </w:r>
      <w:r w:rsidR="00E114CB">
        <w:fldChar w:fldCharType="separate"/>
      </w:r>
      <w:r w:rsidR="00E114CB">
        <w:t>5</w:t>
      </w:r>
      <w:r w:rsidR="00E114CB">
        <w:fldChar w:fldCharType="end"/>
      </w:r>
    </w:p>
    <w:p w14:paraId="523B47A2" w14:textId="309B4D27" w:rsidR="00E114CB" w:rsidRPr="00E114CB" w:rsidRDefault="00E114CB">
      <w:pPr>
        <w:pStyle w:val="Inhopg1"/>
        <w:rPr>
          <w:rFonts w:eastAsiaTheme="minorEastAsia"/>
          <w:b w:val="0"/>
          <w:caps w:val="0"/>
          <w:color w:val="auto"/>
          <w:kern w:val="2"/>
          <w:sz w:val="24"/>
          <w:szCs w:val="24"/>
          <w:lang w:val="en-US" w:eastAsia="nl-NL"/>
          <w14:ligatures w14:val="standardContextual"/>
        </w:rPr>
      </w:pPr>
      <w:r w:rsidRPr="007E3537">
        <w:t>2.</w:t>
      </w:r>
      <w:r w:rsidRPr="00E114CB">
        <w:rPr>
          <w:rFonts w:eastAsiaTheme="minorEastAsia"/>
          <w:b w:val="0"/>
          <w:caps w:val="0"/>
          <w:color w:val="auto"/>
          <w:kern w:val="2"/>
          <w:sz w:val="24"/>
          <w:szCs w:val="24"/>
          <w:lang w:val="en-US" w:eastAsia="nl-NL"/>
          <w14:ligatures w14:val="standardContextual"/>
        </w:rPr>
        <w:tab/>
      </w:r>
      <w:r>
        <w:t>Purpose and scope of this document</w:t>
      </w:r>
      <w:r>
        <w:tab/>
      </w:r>
      <w:r>
        <w:fldChar w:fldCharType="begin"/>
      </w:r>
      <w:r>
        <w:instrText xml:space="preserve"> PAGEREF _Toc149131469 \h </w:instrText>
      </w:r>
      <w:r>
        <w:fldChar w:fldCharType="separate"/>
      </w:r>
      <w:r>
        <w:t>5</w:t>
      </w:r>
      <w:r>
        <w:fldChar w:fldCharType="end"/>
      </w:r>
    </w:p>
    <w:p w14:paraId="47380265" w14:textId="590A021E" w:rsidR="00E114CB" w:rsidRPr="00E114CB" w:rsidRDefault="00E114CB">
      <w:pPr>
        <w:pStyle w:val="Inhopg2"/>
        <w:rPr>
          <w:rFonts w:eastAsiaTheme="minorEastAsia"/>
          <w:color w:val="auto"/>
          <w:kern w:val="2"/>
          <w:sz w:val="24"/>
          <w:szCs w:val="24"/>
          <w:lang w:val="en-US" w:eastAsia="nl-NL"/>
          <w14:ligatures w14:val="standardContextual"/>
        </w:rPr>
      </w:pPr>
      <w:r w:rsidRPr="007E3537">
        <w:t>2.1.</w:t>
      </w:r>
      <w:r w:rsidRPr="00E114CB">
        <w:rPr>
          <w:rFonts w:eastAsiaTheme="minorEastAsia"/>
          <w:color w:val="auto"/>
          <w:kern w:val="2"/>
          <w:sz w:val="24"/>
          <w:szCs w:val="24"/>
          <w:lang w:val="en-US" w:eastAsia="nl-NL"/>
          <w14:ligatures w14:val="standardContextual"/>
        </w:rPr>
        <w:tab/>
      </w:r>
      <w:r>
        <w:t>Scope</w:t>
      </w:r>
      <w:r>
        <w:tab/>
      </w:r>
      <w:r>
        <w:fldChar w:fldCharType="begin"/>
      </w:r>
      <w:r>
        <w:instrText xml:space="preserve"> PAGEREF _Toc149131470 \h </w:instrText>
      </w:r>
      <w:r>
        <w:fldChar w:fldCharType="separate"/>
      </w:r>
      <w:r>
        <w:t>5</w:t>
      </w:r>
      <w:r>
        <w:fldChar w:fldCharType="end"/>
      </w:r>
    </w:p>
    <w:p w14:paraId="4AC0AFC9" w14:textId="093E40BE" w:rsidR="00E114CB" w:rsidRPr="00E114CB" w:rsidRDefault="00E114CB">
      <w:pPr>
        <w:pStyle w:val="Inhopg2"/>
        <w:rPr>
          <w:rFonts w:eastAsiaTheme="minorEastAsia"/>
          <w:color w:val="auto"/>
          <w:kern w:val="2"/>
          <w:sz w:val="24"/>
          <w:szCs w:val="24"/>
          <w:lang w:val="en-US" w:eastAsia="nl-NL"/>
          <w14:ligatures w14:val="standardContextual"/>
        </w:rPr>
      </w:pPr>
      <w:r w:rsidRPr="00E114CB">
        <w:rPr>
          <w:lang w:val="en-US"/>
        </w:rPr>
        <w:t>2.2.</w:t>
      </w:r>
      <w:r w:rsidRPr="00E114CB">
        <w:rPr>
          <w:rFonts w:eastAsiaTheme="minorEastAsia"/>
          <w:color w:val="auto"/>
          <w:kern w:val="2"/>
          <w:sz w:val="24"/>
          <w:szCs w:val="24"/>
          <w:lang w:val="en-US" w:eastAsia="nl-NL"/>
          <w14:ligatures w14:val="standardContextual"/>
        </w:rPr>
        <w:tab/>
      </w:r>
      <w:r w:rsidRPr="00E114CB">
        <w:rPr>
          <w:lang w:val="en-US"/>
        </w:rPr>
        <w:t>Intended audience</w:t>
      </w:r>
      <w:r>
        <w:tab/>
      </w:r>
      <w:r>
        <w:fldChar w:fldCharType="begin"/>
      </w:r>
      <w:r>
        <w:instrText xml:space="preserve"> PAGEREF _Toc149131471 \h </w:instrText>
      </w:r>
      <w:r>
        <w:fldChar w:fldCharType="separate"/>
      </w:r>
      <w:r>
        <w:t>5</w:t>
      </w:r>
      <w:r>
        <w:fldChar w:fldCharType="end"/>
      </w:r>
    </w:p>
    <w:p w14:paraId="5D249CB7" w14:textId="4325C58B" w:rsidR="00E114CB" w:rsidRPr="00E114CB" w:rsidRDefault="00E114CB">
      <w:pPr>
        <w:pStyle w:val="Inhopg1"/>
        <w:rPr>
          <w:rFonts w:eastAsiaTheme="minorEastAsia"/>
          <w:b w:val="0"/>
          <w:caps w:val="0"/>
          <w:color w:val="auto"/>
          <w:kern w:val="2"/>
          <w:sz w:val="24"/>
          <w:szCs w:val="24"/>
          <w:lang w:val="en-US" w:eastAsia="nl-NL"/>
          <w14:ligatures w14:val="standardContextual"/>
        </w:rPr>
      </w:pPr>
      <w:r w:rsidRPr="007E3537">
        <w:t>3.</w:t>
      </w:r>
      <w:r w:rsidRPr="00E114CB">
        <w:rPr>
          <w:rFonts w:eastAsiaTheme="minorEastAsia"/>
          <w:b w:val="0"/>
          <w:caps w:val="0"/>
          <w:color w:val="auto"/>
          <w:kern w:val="2"/>
          <w:sz w:val="24"/>
          <w:szCs w:val="24"/>
          <w:lang w:val="en-US" w:eastAsia="nl-NL"/>
          <w14:ligatures w14:val="standardContextual"/>
        </w:rPr>
        <w:tab/>
      </w:r>
      <w:r>
        <w:t>Best practices</w:t>
      </w:r>
      <w:r>
        <w:tab/>
      </w:r>
      <w:r>
        <w:fldChar w:fldCharType="begin"/>
      </w:r>
      <w:r>
        <w:instrText xml:space="preserve"> PAGEREF _Toc149131472 \h </w:instrText>
      </w:r>
      <w:r>
        <w:fldChar w:fldCharType="separate"/>
      </w:r>
      <w:r>
        <w:t>5</w:t>
      </w:r>
      <w:r>
        <w:fldChar w:fldCharType="end"/>
      </w:r>
    </w:p>
    <w:p w14:paraId="609D0B7E" w14:textId="6C161934" w:rsidR="00E114CB" w:rsidRPr="00E114CB" w:rsidRDefault="00E114CB">
      <w:pPr>
        <w:pStyle w:val="Inhopg2"/>
        <w:rPr>
          <w:rFonts w:eastAsiaTheme="minorEastAsia"/>
          <w:color w:val="auto"/>
          <w:kern w:val="2"/>
          <w:sz w:val="24"/>
          <w:szCs w:val="24"/>
          <w:lang w:val="en-US" w:eastAsia="nl-NL"/>
          <w14:ligatures w14:val="standardContextual"/>
        </w:rPr>
      </w:pPr>
      <w:r w:rsidRPr="007E3537">
        <w:t>3.1.</w:t>
      </w:r>
      <w:r w:rsidRPr="00E114CB">
        <w:rPr>
          <w:rFonts w:eastAsiaTheme="minorEastAsia"/>
          <w:color w:val="auto"/>
          <w:kern w:val="2"/>
          <w:sz w:val="24"/>
          <w:szCs w:val="24"/>
          <w:lang w:val="en-US" w:eastAsia="nl-NL"/>
          <w14:ligatures w14:val="standardContextual"/>
        </w:rPr>
        <w:tab/>
      </w:r>
      <w:r>
        <w:t>Risk assessment</w:t>
      </w:r>
      <w:r>
        <w:tab/>
      </w:r>
      <w:r>
        <w:fldChar w:fldCharType="begin"/>
      </w:r>
      <w:r>
        <w:instrText xml:space="preserve"> PAGEREF _Toc149131473 \h </w:instrText>
      </w:r>
      <w:r>
        <w:fldChar w:fldCharType="separate"/>
      </w:r>
      <w:r>
        <w:t>6</w:t>
      </w:r>
      <w:r>
        <w:fldChar w:fldCharType="end"/>
      </w:r>
    </w:p>
    <w:p w14:paraId="03CEDA03" w14:textId="18A185BB" w:rsidR="00E114CB" w:rsidRPr="00E114CB" w:rsidRDefault="00E114CB">
      <w:pPr>
        <w:pStyle w:val="Inhopg2"/>
        <w:rPr>
          <w:rFonts w:eastAsiaTheme="minorEastAsia"/>
          <w:color w:val="auto"/>
          <w:kern w:val="2"/>
          <w:sz w:val="24"/>
          <w:szCs w:val="24"/>
          <w:lang w:val="en-US" w:eastAsia="nl-NL"/>
          <w14:ligatures w14:val="standardContextual"/>
        </w:rPr>
      </w:pPr>
      <w:r w:rsidRPr="007E3537">
        <w:t>3.2.</w:t>
      </w:r>
      <w:r w:rsidRPr="00E114CB">
        <w:rPr>
          <w:rFonts w:eastAsiaTheme="minorEastAsia"/>
          <w:color w:val="auto"/>
          <w:kern w:val="2"/>
          <w:sz w:val="24"/>
          <w:szCs w:val="24"/>
          <w:lang w:val="en-US" w:eastAsia="nl-NL"/>
          <w14:ligatures w14:val="standardContextual"/>
        </w:rPr>
        <w:tab/>
      </w:r>
      <w:r>
        <w:t>Incident response and recovery planning</w:t>
      </w:r>
      <w:r>
        <w:tab/>
      </w:r>
      <w:r>
        <w:fldChar w:fldCharType="begin"/>
      </w:r>
      <w:r>
        <w:instrText xml:space="preserve"> PAGEREF _Toc149131474 \h </w:instrText>
      </w:r>
      <w:r>
        <w:fldChar w:fldCharType="separate"/>
      </w:r>
      <w:r>
        <w:t>7</w:t>
      </w:r>
      <w:r>
        <w:fldChar w:fldCharType="end"/>
      </w:r>
    </w:p>
    <w:p w14:paraId="318E5485" w14:textId="15703759" w:rsidR="00E114CB" w:rsidRPr="00E114CB" w:rsidRDefault="00E114CB">
      <w:pPr>
        <w:pStyle w:val="Inhopg2"/>
        <w:rPr>
          <w:rFonts w:eastAsiaTheme="minorEastAsia"/>
          <w:color w:val="auto"/>
          <w:kern w:val="2"/>
          <w:sz w:val="24"/>
          <w:szCs w:val="24"/>
          <w:lang w:val="en-US" w:eastAsia="nl-NL"/>
          <w14:ligatures w14:val="standardContextual"/>
        </w:rPr>
      </w:pPr>
      <w:r w:rsidRPr="007E3537">
        <w:t>3.3.</w:t>
      </w:r>
      <w:r w:rsidRPr="00E114CB">
        <w:rPr>
          <w:rFonts w:eastAsiaTheme="minorEastAsia"/>
          <w:color w:val="auto"/>
          <w:kern w:val="2"/>
          <w:sz w:val="24"/>
          <w:szCs w:val="24"/>
          <w:lang w:val="en-US" w:eastAsia="nl-NL"/>
          <w14:ligatures w14:val="standardContextual"/>
        </w:rPr>
        <w:tab/>
      </w:r>
      <w:r>
        <w:t>Business Continuity management</w:t>
      </w:r>
      <w:r>
        <w:tab/>
      </w:r>
      <w:r>
        <w:fldChar w:fldCharType="begin"/>
      </w:r>
      <w:r>
        <w:instrText xml:space="preserve"> PAGEREF _Toc149131475 \h </w:instrText>
      </w:r>
      <w:r>
        <w:fldChar w:fldCharType="separate"/>
      </w:r>
      <w:r>
        <w:t>8</w:t>
      </w:r>
      <w:r>
        <w:fldChar w:fldCharType="end"/>
      </w:r>
    </w:p>
    <w:p w14:paraId="3C4D4B55" w14:textId="530CAE84" w:rsidR="00E114CB" w:rsidRPr="00E114CB" w:rsidRDefault="00E114CB">
      <w:pPr>
        <w:pStyle w:val="Inhopg2"/>
        <w:rPr>
          <w:rFonts w:eastAsiaTheme="minorEastAsia"/>
          <w:color w:val="auto"/>
          <w:kern w:val="2"/>
          <w:sz w:val="24"/>
          <w:szCs w:val="24"/>
          <w:lang w:val="en-US" w:eastAsia="nl-NL"/>
          <w14:ligatures w14:val="standardContextual"/>
        </w:rPr>
      </w:pPr>
      <w:r w:rsidRPr="007E3537">
        <w:t>3.4.</w:t>
      </w:r>
      <w:r w:rsidRPr="00E114CB">
        <w:rPr>
          <w:rFonts w:eastAsiaTheme="minorEastAsia"/>
          <w:color w:val="auto"/>
          <w:kern w:val="2"/>
          <w:sz w:val="24"/>
          <w:szCs w:val="24"/>
          <w:lang w:val="en-US" w:eastAsia="nl-NL"/>
          <w14:ligatures w14:val="standardContextual"/>
        </w:rPr>
        <w:tab/>
      </w:r>
      <w:r>
        <w:t>Cyber security awareness</w:t>
      </w:r>
      <w:r>
        <w:tab/>
      </w:r>
      <w:r>
        <w:fldChar w:fldCharType="begin"/>
      </w:r>
      <w:r>
        <w:instrText xml:space="preserve"> PAGEREF _Toc149131476 \h </w:instrText>
      </w:r>
      <w:r>
        <w:fldChar w:fldCharType="separate"/>
      </w:r>
      <w:r>
        <w:t>8</w:t>
      </w:r>
      <w:r>
        <w:fldChar w:fldCharType="end"/>
      </w:r>
    </w:p>
    <w:p w14:paraId="7C4FCD9F" w14:textId="0FBD9DC3" w:rsidR="00E114CB" w:rsidRPr="00E114CB" w:rsidRDefault="00E114CB">
      <w:pPr>
        <w:pStyle w:val="Inhopg2"/>
        <w:rPr>
          <w:rFonts w:eastAsiaTheme="minorEastAsia"/>
          <w:color w:val="auto"/>
          <w:kern w:val="2"/>
          <w:sz w:val="24"/>
          <w:szCs w:val="24"/>
          <w:lang w:val="en-US" w:eastAsia="nl-NL"/>
          <w14:ligatures w14:val="standardContextual"/>
        </w:rPr>
      </w:pPr>
      <w:r w:rsidRPr="007E3537">
        <w:t>3.5.</w:t>
      </w:r>
      <w:r w:rsidRPr="00E114CB">
        <w:rPr>
          <w:rFonts w:eastAsiaTheme="minorEastAsia"/>
          <w:color w:val="auto"/>
          <w:kern w:val="2"/>
          <w:sz w:val="24"/>
          <w:szCs w:val="24"/>
          <w:lang w:val="en-US" w:eastAsia="nl-NL"/>
          <w14:ligatures w14:val="standardContextual"/>
        </w:rPr>
        <w:tab/>
      </w:r>
      <w:r>
        <w:t>Information sources and sharing</w:t>
      </w:r>
      <w:r>
        <w:tab/>
      </w:r>
      <w:r>
        <w:fldChar w:fldCharType="begin"/>
      </w:r>
      <w:r>
        <w:instrText xml:space="preserve"> PAGEREF _Toc149131477 \h </w:instrText>
      </w:r>
      <w:r>
        <w:fldChar w:fldCharType="separate"/>
      </w:r>
      <w:r>
        <w:t>9</w:t>
      </w:r>
      <w:r>
        <w:fldChar w:fldCharType="end"/>
      </w:r>
    </w:p>
    <w:p w14:paraId="1C90537C" w14:textId="37317302" w:rsidR="00E114CB" w:rsidRPr="00E114CB" w:rsidRDefault="00E114CB">
      <w:pPr>
        <w:pStyle w:val="Inhopg1"/>
        <w:rPr>
          <w:rFonts w:eastAsiaTheme="minorEastAsia"/>
          <w:b w:val="0"/>
          <w:caps w:val="0"/>
          <w:color w:val="auto"/>
          <w:kern w:val="2"/>
          <w:sz w:val="24"/>
          <w:szCs w:val="24"/>
          <w:lang w:val="en-US" w:eastAsia="nl-NL"/>
          <w14:ligatures w14:val="standardContextual"/>
        </w:rPr>
      </w:pPr>
      <w:r w:rsidRPr="007E3537">
        <w:t>4.</w:t>
      </w:r>
      <w:r w:rsidRPr="00E114CB">
        <w:rPr>
          <w:rFonts w:eastAsiaTheme="minorEastAsia"/>
          <w:b w:val="0"/>
          <w:caps w:val="0"/>
          <w:color w:val="auto"/>
          <w:kern w:val="2"/>
          <w:sz w:val="24"/>
          <w:szCs w:val="24"/>
          <w:lang w:val="en-US" w:eastAsia="nl-NL"/>
          <w14:ligatures w14:val="standardContextual"/>
        </w:rPr>
        <w:tab/>
      </w:r>
      <w:r>
        <w:t>Considerations for ATON</w:t>
      </w:r>
      <w:r>
        <w:tab/>
      </w:r>
      <w:r>
        <w:fldChar w:fldCharType="begin"/>
      </w:r>
      <w:r>
        <w:instrText xml:space="preserve"> PAGEREF _Toc149131478 \h </w:instrText>
      </w:r>
      <w:r>
        <w:fldChar w:fldCharType="separate"/>
      </w:r>
      <w:r>
        <w:t>9</w:t>
      </w:r>
      <w:r>
        <w:fldChar w:fldCharType="end"/>
      </w:r>
    </w:p>
    <w:p w14:paraId="67DF864C" w14:textId="60D759D6" w:rsidR="00E114CB" w:rsidRPr="00E114CB" w:rsidRDefault="00E114CB">
      <w:pPr>
        <w:pStyle w:val="Inhopg2"/>
        <w:rPr>
          <w:rFonts w:eastAsiaTheme="minorEastAsia"/>
          <w:color w:val="auto"/>
          <w:kern w:val="2"/>
          <w:sz w:val="24"/>
          <w:szCs w:val="24"/>
          <w:lang w:val="en-US" w:eastAsia="nl-NL"/>
          <w14:ligatures w14:val="standardContextual"/>
        </w:rPr>
      </w:pPr>
      <w:r w:rsidRPr="007E3537">
        <w:t>4.1.</w:t>
      </w:r>
      <w:r w:rsidRPr="00E114CB">
        <w:rPr>
          <w:rFonts w:eastAsiaTheme="minorEastAsia"/>
          <w:color w:val="auto"/>
          <w:kern w:val="2"/>
          <w:sz w:val="24"/>
          <w:szCs w:val="24"/>
          <w:lang w:val="en-US" w:eastAsia="nl-NL"/>
          <w14:ligatures w14:val="standardContextual"/>
        </w:rPr>
        <w:tab/>
      </w:r>
      <w:r>
        <w:t>Protection of ATON</w:t>
      </w:r>
      <w:r>
        <w:tab/>
      </w:r>
      <w:r>
        <w:fldChar w:fldCharType="begin"/>
      </w:r>
      <w:r>
        <w:instrText xml:space="preserve"> PAGEREF _Toc149131479 \h </w:instrText>
      </w:r>
      <w:r>
        <w:fldChar w:fldCharType="separate"/>
      </w:r>
      <w:r>
        <w:t>10</w:t>
      </w:r>
      <w:r>
        <w:fldChar w:fldCharType="end"/>
      </w:r>
    </w:p>
    <w:p w14:paraId="0530120A" w14:textId="5BA14AE5" w:rsidR="00E114CB" w:rsidRPr="00E114CB" w:rsidRDefault="00E114CB">
      <w:pPr>
        <w:pStyle w:val="Inhopg2"/>
        <w:rPr>
          <w:rFonts w:eastAsiaTheme="minorEastAsia"/>
          <w:color w:val="auto"/>
          <w:kern w:val="2"/>
          <w:sz w:val="24"/>
          <w:szCs w:val="24"/>
          <w:lang w:val="en-US" w:eastAsia="nl-NL"/>
          <w14:ligatures w14:val="standardContextual"/>
        </w:rPr>
      </w:pPr>
      <w:r w:rsidRPr="007E3537">
        <w:t>4.2.</w:t>
      </w:r>
      <w:r w:rsidRPr="00E114CB">
        <w:rPr>
          <w:rFonts w:eastAsiaTheme="minorEastAsia"/>
          <w:color w:val="auto"/>
          <w:kern w:val="2"/>
          <w:sz w:val="24"/>
          <w:szCs w:val="24"/>
          <w:lang w:val="en-US" w:eastAsia="nl-NL"/>
          <w14:ligatures w14:val="standardContextual"/>
        </w:rPr>
        <w:tab/>
      </w:r>
      <w:r>
        <w:t>Maintenance procedures</w:t>
      </w:r>
      <w:r>
        <w:tab/>
      </w:r>
      <w:r>
        <w:fldChar w:fldCharType="begin"/>
      </w:r>
      <w:r>
        <w:instrText xml:space="preserve"> PAGEREF _Toc149131480 \h </w:instrText>
      </w:r>
      <w:r>
        <w:fldChar w:fldCharType="separate"/>
      </w:r>
      <w:r>
        <w:t>11</w:t>
      </w:r>
      <w:r>
        <w:fldChar w:fldCharType="end"/>
      </w:r>
    </w:p>
    <w:p w14:paraId="2030C9D9" w14:textId="601E9B30" w:rsidR="00E114CB" w:rsidRPr="00E114CB" w:rsidRDefault="00E114CB">
      <w:pPr>
        <w:pStyle w:val="Inhopg2"/>
        <w:rPr>
          <w:rFonts w:eastAsiaTheme="minorEastAsia"/>
          <w:color w:val="auto"/>
          <w:kern w:val="2"/>
          <w:sz w:val="24"/>
          <w:szCs w:val="24"/>
          <w:lang w:val="en-US" w:eastAsia="nl-NL"/>
          <w14:ligatures w14:val="standardContextual"/>
        </w:rPr>
      </w:pPr>
      <w:r w:rsidRPr="007E3537">
        <w:t>4.3.</w:t>
      </w:r>
      <w:r w:rsidRPr="00E114CB">
        <w:rPr>
          <w:rFonts w:eastAsiaTheme="minorEastAsia"/>
          <w:color w:val="auto"/>
          <w:kern w:val="2"/>
          <w:sz w:val="24"/>
          <w:szCs w:val="24"/>
          <w:lang w:val="en-US" w:eastAsia="nl-NL"/>
          <w14:ligatures w14:val="standardContextual"/>
        </w:rPr>
        <w:tab/>
      </w:r>
      <w:r>
        <w:t>Communication with ATON</w:t>
      </w:r>
      <w:r>
        <w:tab/>
      </w:r>
      <w:r>
        <w:fldChar w:fldCharType="begin"/>
      </w:r>
      <w:r>
        <w:instrText xml:space="preserve"> PAGEREF _Toc149131481 \h </w:instrText>
      </w:r>
      <w:r>
        <w:fldChar w:fldCharType="separate"/>
      </w:r>
      <w:r>
        <w:t>12</w:t>
      </w:r>
      <w:r>
        <w:fldChar w:fldCharType="end"/>
      </w:r>
    </w:p>
    <w:p w14:paraId="0ABC56DD" w14:textId="14B253BE" w:rsidR="00E114CB" w:rsidRPr="00E114CB" w:rsidRDefault="00E114CB">
      <w:pPr>
        <w:pStyle w:val="Inhopg2"/>
        <w:rPr>
          <w:rFonts w:eastAsiaTheme="minorEastAsia"/>
          <w:color w:val="auto"/>
          <w:kern w:val="2"/>
          <w:sz w:val="24"/>
          <w:szCs w:val="24"/>
          <w:lang w:val="en-US" w:eastAsia="nl-NL"/>
          <w14:ligatures w14:val="standardContextual"/>
        </w:rPr>
      </w:pPr>
      <w:r w:rsidRPr="007E3537">
        <w:t>4.4.</w:t>
      </w:r>
      <w:r w:rsidRPr="00E114CB">
        <w:rPr>
          <w:rFonts w:eastAsiaTheme="minorEastAsia"/>
          <w:color w:val="auto"/>
          <w:kern w:val="2"/>
          <w:sz w:val="24"/>
          <w:szCs w:val="24"/>
          <w:lang w:val="en-US" w:eastAsia="nl-NL"/>
          <w14:ligatures w14:val="standardContextual"/>
        </w:rPr>
        <w:tab/>
      </w:r>
      <w:r>
        <w:t>ATON INFORMATION MANAGeMENT SYSTEMS</w:t>
      </w:r>
      <w:r>
        <w:tab/>
      </w:r>
      <w:r>
        <w:fldChar w:fldCharType="begin"/>
      </w:r>
      <w:r>
        <w:instrText xml:space="preserve"> PAGEREF _Toc149131482 \h </w:instrText>
      </w:r>
      <w:r>
        <w:fldChar w:fldCharType="separate"/>
      </w:r>
      <w:r>
        <w:t>12</w:t>
      </w:r>
      <w:r>
        <w:fldChar w:fldCharType="end"/>
      </w:r>
    </w:p>
    <w:p w14:paraId="765D0545" w14:textId="3E3E51E1" w:rsidR="00E114CB" w:rsidRPr="00E114CB" w:rsidRDefault="00E114CB">
      <w:pPr>
        <w:pStyle w:val="Inhopg2"/>
        <w:rPr>
          <w:rFonts w:eastAsiaTheme="minorEastAsia"/>
          <w:color w:val="auto"/>
          <w:kern w:val="2"/>
          <w:sz w:val="24"/>
          <w:szCs w:val="24"/>
          <w:lang w:val="en-US" w:eastAsia="nl-NL"/>
          <w14:ligatures w14:val="standardContextual"/>
        </w:rPr>
      </w:pPr>
      <w:r w:rsidRPr="007E3537">
        <w:rPr>
          <w:lang w:val="en-US"/>
        </w:rPr>
        <w:t>4.5.</w:t>
      </w:r>
      <w:r w:rsidRPr="00E114CB">
        <w:rPr>
          <w:rFonts w:eastAsiaTheme="minorEastAsia"/>
          <w:color w:val="auto"/>
          <w:kern w:val="2"/>
          <w:sz w:val="24"/>
          <w:szCs w:val="24"/>
          <w:lang w:val="en-US" w:eastAsia="nl-NL"/>
          <w14:ligatures w14:val="standardContextual"/>
        </w:rPr>
        <w:tab/>
      </w:r>
      <w:r w:rsidRPr="007E3537">
        <w:rPr>
          <w:lang w:val="en-US"/>
        </w:rPr>
        <w:t>ATON-specific documents to consider</w:t>
      </w:r>
      <w:r>
        <w:tab/>
      </w:r>
      <w:r>
        <w:fldChar w:fldCharType="begin"/>
      </w:r>
      <w:r>
        <w:instrText xml:space="preserve"> PAGEREF _Toc149131483 \h </w:instrText>
      </w:r>
      <w:r>
        <w:fldChar w:fldCharType="separate"/>
      </w:r>
      <w:r>
        <w:t>13</w:t>
      </w:r>
      <w:r>
        <w:fldChar w:fldCharType="end"/>
      </w:r>
    </w:p>
    <w:p w14:paraId="69A00F9D" w14:textId="1AA1C36B" w:rsidR="00E114CB" w:rsidRPr="00E114CB" w:rsidRDefault="00E114CB">
      <w:pPr>
        <w:pStyle w:val="Inhopg2"/>
        <w:rPr>
          <w:rFonts w:eastAsiaTheme="minorEastAsia"/>
          <w:color w:val="auto"/>
          <w:kern w:val="2"/>
          <w:sz w:val="24"/>
          <w:szCs w:val="24"/>
          <w:lang w:val="en-US" w:eastAsia="nl-NL"/>
          <w14:ligatures w14:val="standardContextual"/>
        </w:rPr>
      </w:pPr>
      <w:r w:rsidRPr="007E3537">
        <w:rPr>
          <w:lang w:val="en-US"/>
        </w:rPr>
        <w:t>4.6.</w:t>
      </w:r>
      <w:r w:rsidRPr="00E114CB">
        <w:rPr>
          <w:rFonts w:eastAsiaTheme="minorEastAsia"/>
          <w:color w:val="auto"/>
          <w:kern w:val="2"/>
          <w:sz w:val="24"/>
          <w:szCs w:val="24"/>
          <w:lang w:val="en-US" w:eastAsia="nl-NL"/>
          <w14:ligatures w14:val="standardContextual"/>
        </w:rPr>
        <w:tab/>
      </w:r>
      <w:r w:rsidRPr="007E3537">
        <w:rPr>
          <w:lang w:val="en-US"/>
        </w:rPr>
        <w:t>Potential gaps</w:t>
      </w:r>
      <w:r>
        <w:tab/>
      </w:r>
      <w:r>
        <w:fldChar w:fldCharType="begin"/>
      </w:r>
      <w:r>
        <w:instrText xml:space="preserve"> PAGEREF _Toc149131484 \h </w:instrText>
      </w:r>
      <w:r>
        <w:fldChar w:fldCharType="separate"/>
      </w:r>
      <w:r>
        <w:t>13</w:t>
      </w:r>
      <w:r>
        <w:fldChar w:fldCharType="end"/>
      </w:r>
    </w:p>
    <w:p w14:paraId="3C83FB70" w14:textId="7192B76B" w:rsidR="00E114CB" w:rsidRPr="00E114CB" w:rsidRDefault="00E114CB">
      <w:pPr>
        <w:pStyle w:val="Inhopg1"/>
        <w:rPr>
          <w:rFonts w:eastAsiaTheme="minorEastAsia"/>
          <w:b w:val="0"/>
          <w:caps w:val="0"/>
          <w:color w:val="auto"/>
          <w:kern w:val="2"/>
          <w:sz w:val="24"/>
          <w:szCs w:val="24"/>
          <w:lang w:val="en-US" w:eastAsia="nl-NL"/>
          <w14:ligatures w14:val="standardContextual"/>
        </w:rPr>
      </w:pPr>
      <w:r w:rsidRPr="007E3537">
        <w:t>5.</w:t>
      </w:r>
      <w:r w:rsidRPr="00E114CB">
        <w:rPr>
          <w:rFonts w:eastAsiaTheme="minorEastAsia"/>
          <w:b w:val="0"/>
          <w:caps w:val="0"/>
          <w:color w:val="auto"/>
          <w:kern w:val="2"/>
          <w:sz w:val="24"/>
          <w:szCs w:val="24"/>
          <w:lang w:val="en-US" w:eastAsia="nl-NL"/>
          <w14:ligatures w14:val="standardContextual"/>
        </w:rPr>
        <w:tab/>
      </w:r>
      <w:r>
        <w:t>Considerations for Maritime services in the context of e-navigation</w:t>
      </w:r>
      <w:r>
        <w:tab/>
      </w:r>
      <w:r>
        <w:fldChar w:fldCharType="begin"/>
      </w:r>
      <w:r>
        <w:instrText xml:space="preserve"> PAGEREF _Toc149131485 \h </w:instrText>
      </w:r>
      <w:r>
        <w:fldChar w:fldCharType="separate"/>
      </w:r>
      <w:r>
        <w:t>13</w:t>
      </w:r>
      <w:r>
        <w:fldChar w:fldCharType="end"/>
      </w:r>
    </w:p>
    <w:p w14:paraId="2E51C5C4" w14:textId="45A6A8FA" w:rsidR="00E114CB" w:rsidRPr="00E114CB" w:rsidRDefault="00E114CB">
      <w:pPr>
        <w:pStyle w:val="Inhopg2"/>
        <w:rPr>
          <w:rFonts w:eastAsiaTheme="minorEastAsia"/>
          <w:color w:val="auto"/>
          <w:kern w:val="2"/>
          <w:sz w:val="24"/>
          <w:szCs w:val="24"/>
          <w:lang w:val="en-US" w:eastAsia="nl-NL"/>
          <w14:ligatures w14:val="standardContextual"/>
        </w:rPr>
      </w:pPr>
      <w:r w:rsidRPr="007E3537">
        <w:t>5.1.</w:t>
      </w:r>
      <w:r w:rsidRPr="00E114CB">
        <w:rPr>
          <w:rFonts w:eastAsiaTheme="minorEastAsia"/>
          <w:color w:val="auto"/>
          <w:kern w:val="2"/>
          <w:sz w:val="24"/>
          <w:szCs w:val="24"/>
          <w:lang w:val="en-US" w:eastAsia="nl-NL"/>
          <w14:ligatures w14:val="standardContextual"/>
        </w:rPr>
        <w:tab/>
      </w:r>
      <w:r>
        <w:t>IP/WEB based</w:t>
      </w:r>
      <w:r>
        <w:tab/>
      </w:r>
      <w:r>
        <w:fldChar w:fldCharType="begin"/>
      </w:r>
      <w:r>
        <w:instrText xml:space="preserve"> PAGEREF _Toc149131486 \h </w:instrText>
      </w:r>
      <w:r>
        <w:fldChar w:fldCharType="separate"/>
      </w:r>
      <w:r>
        <w:t>13</w:t>
      </w:r>
      <w:r>
        <w:fldChar w:fldCharType="end"/>
      </w:r>
    </w:p>
    <w:p w14:paraId="121CAE06" w14:textId="623B9D19" w:rsidR="00E114CB" w:rsidRPr="00E114CB" w:rsidRDefault="00E114CB">
      <w:pPr>
        <w:pStyle w:val="Inhopg2"/>
        <w:rPr>
          <w:rFonts w:eastAsiaTheme="minorEastAsia"/>
          <w:color w:val="auto"/>
          <w:kern w:val="2"/>
          <w:sz w:val="24"/>
          <w:szCs w:val="24"/>
          <w:lang w:val="en-US" w:eastAsia="nl-NL"/>
          <w14:ligatures w14:val="standardContextual"/>
        </w:rPr>
      </w:pPr>
      <w:r w:rsidRPr="007E3537">
        <w:rPr>
          <w:lang w:val="en-US"/>
        </w:rPr>
        <w:t>5.2.</w:t>
      </w:r>
      <w:r w:rsidRPr="00E114CB">
        <w:rPr>
          <w:rFonts w:eastAsiaTheme="minorEastAsia"/>
          <w:color w:val="auto"/>
          <w:kern w:val="2"/>
          <w:sz w:val="24"/>
          <w:szCs w:val="24"/>
          <w:lang w:val="en-US" w:eastAsia="nl-NL"/>
          <w14:ligatures w14:val="standardContextual"/>
        </w:rPr>
        <w:tab/>
      </w:r>
      <w:r w:rsidRPr="007E3537">
        <w:rPr>
          <w:lang w:val="en-US"/>
        </w:rPr>
        <w:t>Non IP/WEB based</w:t>
      </w:r>
      <w:r>
        <w:tab/>
      </w:r>
      <w:r>
        <w:fldChar w:fldCharType="begin"/>
      </w:r>
      <w:r>
        <w:instrText xml:space="preserve"> PAGEREF _Toc149131487 \h </w:instrText>
      </w:r>
      <w:r>
        <w:fldChar w:fldCharType="separate"/>
      </w:r>
      <w:r>
        <w:t>13</w:t>
      </w:r>
      <w:r>
        <w:fldChar w:fldCharType="end"/>
      </w:r>
    </w:p>
    <w:p w14:paraId="714CCA08" w14:textId="5BCA36C8" w:rsidR="00E114CB" w:rsidRPr="00E114CB" w:rsidRDefault="00E114CB">
      <w:pPr>
        <w:pStyle w:val="Inhopg2"/>
        <w:rPr>
          <w:rFonts w:eastAsiaTheme="minorEastAsia"/>
          <w:color w:val="auto"/>
          <w:kern w:val="2"/>
          <w:sz w:val="24"/>
          <w:szCs w:val="24"/>
          <w:lang w:val="en-US" w:eastAsia="nl-NL"/>
          <w14:ligatures w14:val="standardContextual"/>
        </w:rPr>
      </w:pPr>
      <w:r w:rsidRPr="007E3537">
        <w:t>5.3.</w:t>
      </w:r>
      <w:r w:rsidRPr="00E114CB">
        <w:rPr>
          <w:rFonts w:eastAsiaTheme="minorEastAsia"/>
          <w:color w:val="auto"/>
          <w:kern w:val="2"/>
          <w:sz w:val="24"/>
          <w:szCs w:val="24"/>
          <w:lang w:val="en-US" w:eastAsia="nl-NL"/>
          <w14:ligatures w14:val="standardContextual"/>
        </w:rPr>
        <w:tab/>
      </w:r>
      <w:r>
        <w:t>MS-specific documents to consider</w:t>
      </w:r>
      <w:r>
        <w:tab/>
      </w:r>
      <w:r>
        <w:fldChar w:fldCharType="begin"/>
      </w:r>
      <w:r>
        <w:instrText xml:space="preserve"> PAGEREF _Toc149131488 \h </w:instrText>
      </w:r>
      <w:r>
        <w:fldChar w:fldCharType="separate"/>
      </w:r>
      <w:r>
        <w:t>14</w:t>
      </w:r>
      <w:r>
        <w:fldChar w:fldCharType="end"/>
      </w:r>
    </w:p>
    <w:p w14:paraId="29EF9B67" w14:textId="6EC400C0" w:rsidR="00E114CB" w:rsidRPr="00E114CB" w:rsidRDefault="00E114CB">
      <w:pPr>
        <w:pStyle w:val="Inhopg2"/>
        <w:rPr>
          <w:rFonts w:eastAsiaTheme="minorEastAsia"/>
          <w:color w:val="auto"/>
          <w:kern w:val="2"/>
          <w:sz w:val="24"/>
          <w:szCs w:val="24"/>
          <w:lang w:val="en-US" w:eastAsia="nl-NL"/>
          <w14:ligatures w14:val="standardContextual"/>
        </w:rPr>
      </w:pPr>
      <w:r w:rsidRPr="007E3537">
        <w:t>5.4.</w:t>
      </w:r>
      <w:r w:rsidRPr="00E114CB">
        <w:rPr>
          <w:rFonts w:eastAsiaTheme="minorEastAsia"/>
          <w:color w:val="auto"/>
          <w:kern w:val="2"/>
          <w:sz w:val="24"/>
          <w:szCs w:val="24"/>
          <w:lang w:val="en-US" w:eastAsia="nl-NL"/>
          <w14:ligatures w14:val="standardContextual"/>
        </w:rPr>
        <w:tab/>
      </w:r>
      <w:r>
        <w:t>Potential Gaps</w:t>
      </w:r>
      <w:r>
        <w:tab/>
      </w:r>
      <w:r>
        <w:fldChar w:fldCharType="begin"/>
      </w:r>
      <w:r>
        <w:instrText xml:space="preserve"> PAGEREF _Toc149131489 \h </w:instrText>
      </w:r>
      <w:r>
        <w:fldChar w:fldCharType="separate"/>
      </w:r>
      <w:r>
        <w:t>14</w:t>
      </w:r>
      <w:r>
        <w:fldChar w:fldCharType="end"/>
      </w:r>
    </w:p>
    <w:p w14:paraId="68299A0E" w14:textId="0D3CEAE3" w:rsidR="00E114CB" w:rsidRPr="00E114CB" w:rsidRDefault="00E114CB">
      <w:pPr>
        <w:pStyle w:val="Inhopg1"/>
        <w:rPr>
          <w:rFonts w:eastAsiaTheme="minorEastAsia"/>
          <w:b w:val="0"/>
          <w:caps w:val="0"/>
          <w:color w:val="auto"/>
          <w:kern w:val="2"/>
          <w:sz w:val="24"/>
          <w:szCs w:val="24"/>
          <w:lang w:val="en-US" w:eastAsia="nl-NL"/>
          <w14:ligatures w14:val="standardContextual"/>
        </w:rPr>
      </w:pPr>
      <w:r w:rsidRPr="007E3537">
        <w:t>6.</w:t>
      </w:r>
      <w:r w:rsidRPr="00E114CB">
        <w:rPr>
          <w:rFonts w:eastAsiaTheme="minorEastAsia"/>
          <w:b w:val="0"/>
          <w:caps w:val="0"/>
          <w:color w:val="auto"/>
          <w:kern w:val="2"/>
          <w:sz w:val="24"/>
          <w:szCs w:val="24"/>
          <w:lang w:val="en-US" w:eastAsia="nl-NL"/>
          <w14:ligatures w14:val="standardContextual"/>
        </w:rPr>
        <w:tab/>
      </w:r>
      <w:r>
        <w:t>Considerations for VTS</w:t>
      </w:r>
      <w:r>
        <w:tab/>
      </w:r>
      <w:r>
        <w:fldChar w:fldCharType="begin"/>
      </w:r>
      <w:r>
        <w:instrText xml:space="preserve"> PAGEREF _Toc149131490 \h </w:instrText>
      </w:r>
      <w:r>
        <w:fldChar w:fldCharType="separate"/>
      </w:r>
      <w:r>
        <w:t>14</w:t>
      </w:r>
      <w:r>
        <w:fldChar w:fldCharType="end"/>
      </w:r>
    </w:p>
    <w:p w14:paraId="1F07EA8C" w14:textId="2523D677" w:rsidR="00E114CB" w:rsidRPr="00E114CB" w:rsidRDefault="00E114CB">
      <w:pPr>
        <w:pStyle w:val="Inhopg2"/>
        <w:rPr>
          <w:rFonts w:eastAsiaTheme="minorEastAsia"/>
          <w:color w:val="auto"/>
          <w:kern w:val="2"/>
          <w:sz w:val="24"/>
          <w:szCs w:val="24"/>
          <w:lang w:val="en-US" w:eastAsia="nl-NL"/>
          <w14:ligatures w14:val="standardContextual"/>
        </w:rPr>
      </w:pPr>
      <w:r w:rsidRPr="007E3537">
        <w:t>6.1.</w:t>
      </w:r>
      <w:r w:rsidRPr="00E114CB">
        <w:rPr>
          <w:rFonts w:eastAsiaTheme="minorEastAsia"/>
          <w:color w:val="auto"/>
          <w:kern w:val="2"/>
          <w:sz w:val="24"/>
          <w:szCs w:val="24"/>
          <w:lang w:val="en-US" w:eastAsia="nl-NL"/>
          <w14:ligatures w14:val="standardContextual"/>
        </w:rPr>
        <w:tab/>
      </w:r>
      <w:r>
        <w:t>General guidance for VTS</w:t>
      </w:r>
      <w:r>
        <w:tab/>
      </w:r>
      <w:r>
        <w:fldChar w:fldCharType="begin"/>
      </w:r>
      <w:r>
        <w:instrText xml:space="preserve"> PAGEREF _Toc149131491 \h </w:instrText>
      </w:r>
      <w:r>
        <w:fldChar w:fldCharType="separate"/>
      </w:r>
      <w:r>
        <w:t>15</w:t>
      </w:r>
      <w:r>
        <w:fldChar w:fldCharType="end"/>
      </w:r>
    </w:p>
    <w:p w14:paraId="0DBDC013" w14:textId="48597456" w:rsidR="00E114CB" w:rsidRPr="00E114CB" w:rsidRDefault="00E114CB">
      <w:pPr>
        <w:pStyle w:val="Inhopg2"/>
        <w:rPr>
          <w:rFonts w:eastAsiaTheme="minorEastAsia"/>
          <w:color w:val="auto"/>
          <w:kern w:val="2"/>
          <w:sz w:val="24"/>
          <w:szCs w:val="24"/>
          <w:lang w:val="en-US" w:eastAsia="nl-NL"/>
          <w14:ligatures w14:val="standardContextual"/>
        </w:rPr>
      </w:pPr>
      <w:r w:rsidRPr="007E3537">
        <w:t>6.2.</w:t>
      </w:r>
      <w:r w:rsidRPr="00E114CB">
        <w:rPr>
          <w:rFonts w:eastAsiaTheme="minorEastAsia"/>
          <w:color w:val="auto"/>
          <w:kern w:val="2"/>
          <w:sz w:val="24"/>
          <w:szCs w:val="24"/>
          <w:lang w:val="en-US" w:eastAsia="nl-NL"/>
          <w14:ligatures w14:val="standardContextual"/>
        </w:rPr>
        <w:tab/>
      </w:r>
      <w:r>
        <w:t>Sensors</w:t>
      </w:r>
      <w:r>
        <w:tab/>
      </w:r>
      <w:r>
        <w:fldChar w:fldCharType="begin"/>
      </w:r>
      <w:r>
        <w:instrText xml:space="preserve"> PAGEREF _Toc149131492 \h </w:instrText>
      </w:r>
      <w:r>
        <w:fldChar w:fldCharType="separate"/>
      </w:r>
      <w:r>
        <w:t>15</w:t>
      </w:r>
      <w:r>
        <w:fldChar w:fldCharType="end"/>
      </w:r>
    </w:p>
    <w:p w14:paraId="437E49C1" w14:textId="13665D79" w:rsidR="00E114CB" w:rsidRPr="00E114CB" w:rsidRDefault="00E114CB">
      <w:pPr>
        <w:pStyle w:val="Inhopg2"/>
        <w:rPr>
          <w:rFonts w:eastAsiaTheme="minorEastAsia"/>
          <w:color w:val="auto"/>
          <w:kern w:val="2"/>
          <w:sz w:val="24"/>
          <w:szCs w:val="24"/>
          <w:lang w:val="en-US" w:eastAsia="nl-NL"/>
          <w14:ligatures w14:val="standardContextual"/>
        </w:rPr>
      </w:pPr>
      <w:r w:rsidRPr="007E3537">
        <w:t>6.3.</w:t>
      </w:r>
      <w:r w:rsidRPr="00E114CB">
        <w:rPr>
          <w:rFonts w:eastAsiaTheme="minorEastAsia"/>
          <w:color w:val="auto"/>
          <w:kern w:val="2"/>
          <w:sz w:val="24"/>
          <w:szCs w:val="24"/>
          <w:lang w:val="en-US" w:eastAsia="nl-NL"/>
          <w14:ligatures w14:val="standardContextual"/>
        </w:rPr>
        <w:tab/>
      </w:r>
      <w:r>
        <w:t>Core VTS systems</w:t>
      </w:r>
      <w:r>
        <w:tab/>
      </w:r>
      <w:r>
        <w:fldChar w:fldCharType="begin"/>
      </w:r>
      <w:r>
        <w:instrText xml:space="preserve"> PAGEREF _Toc149131493 \h </w:instrText>
      </w:r>
      <w:r>
        <w:fldChar w:fldCharType="separate"/>
      </w:r>
      <w:r>
        <w:t>16</w:t>
      </w:r>
      <w:r>
        <w:fldChar w:fldCharType="end"/>
      </w:r>
    </w:p>
    <w:p w14:paraId="5EE05B6F" w14:textId="6EE77E89" w:rsidR="00E114CB" w:rsidRPr="00E114CB" w:rsidRDefault="00E114CB">
      <w:pPr>
        <w:pStyle w:val="Inhopg2"/>
        <w:rPr>
          <w:rFonts w:eastAsiaTheme="minorEastAsia"/>
          <w:color w:val="auto"/>
          <w:kern w:val="2"/>
          <w:sz w:val="24"/>
          <w:szCs w:val="24"/>
          <w:lang w:val="en-US" w:eastAsia="nl-NL"/>
          <w14:ligatures w14:val="standardContextual"/>
        </w:rPr>
      </w:pPr>
      <w:r w:rsidRPr="007E3537">
        <w:t>6.4.</w:t>
      </w:r>
      <w:r w:rsidRPr="00E114CB">
        <w:rPr>
          <w:rFonts w:eastAsiaTheme="minorEastAsia"/>
          <w:color w:val="auto"/>
          <w:kern w:val="2"/>
          <w:sz w:val="24"/>
          <w:szCs w:val="24"/>
          <w:lang w:val="en-US" w:eastAsia="nl-NL"/>
          <w14:ligatures w14:val="standardContextual"/>
        </w:rPr>
        <w:tab/>
      </w:r>
      <w:r>
        <w:t>Communication</w:t>
      </w:r>
      <w:r>
        <w:tab/>
      </w:r>
      <w:r>
        <w:fldChar w:fldCharType="begin"/>
      </w:r>
      <w:r>
        <w:instrText xml:space="preserve"> PAGEREF _Toc149131494 \h </w:instrText>
      </w:r>
      <w:r>
        <w:fldChar w:fldCharType="separate"/>
      </w:r>
      <w:r>
        <w:t>17</w:t>
      </w:r>
      <w:r>
        <w:fldChar w:fldCharType="end"/>
      </w:r>
    </w:p>
    <w:p w14:paraId="6020A7DC" w14:textId="4C4224D5" w:rsidR="00E114CB" w:rsidRPr="00E114CB" w:rsidRDefault="00E114CB">
      <w:pPr>
        <w:pStyle w:val="Inhopg2"/>
        <w:rPr>
          <w:rFonts w:eastAsiaTheme="minorEastAsia"/>
          <w:color w:val="auto"/>
          <w:kern w:val="2"/>
          <w:sz w:val="24"/>
          <w:szCs w:val="24"/>
          <w:lang w:val="en-US" w:eastAsia="nl-NL"/>
          <w14:ligatures w14:val="standardContextual"/>
        </w:rPr>
      </w:pPr>
      <w:r w:rsidRPr="007E3537">
        <w:t>6.5.</w:t>
      </w:r>
      <w:r w:rsidRPr="00E114CB">
        <w:rPr>
          <w:rFonts w:eastAsiaTheme="minorEastAsia"/>
          <w:color w:val="auto"/>
          <w:kern w:val="2"/>
          <w:sz w:val="24"/>
          <w:szCs w:val="24"/>
          <w:lang w:val="en-US" w:eastAsia="nl-NL"/>
          <w14:ligatures w14:val="standardContextual"/>
        </w:rPr>
        <w:tab/>
      </w:r>
      <w:r>
        <w:t>VTS-specific documents</w:t>
      </w:r>
      <w:r>
        <w:tab/>
      </w:r>
      <w:r>
        <w:fldChar w:fldCharType="begin"/>
      </w:r>
      <w:r>
        <w:instrText xml:space="preserve"> PAGEREF _Toc149131495 \h </w:instrText>
      </w:r>
      <w:r>
        <w:fldChar w:fldCharType="separate"/>
      </w:r>
      <w:r>
        <w:t>18</w:t>
      </w:r>
      <w:r>
        <w:fldChar w:fldCharType="end"/>
      </w:r>
    </w:p>
    <w:p w14:paraId="5FD48A65" w14:textId="0097DCDB" w:rsidR="00E114CB" w:rsidRPr="00E114CB" w:rsidRDefault="00E114CB">
      <w:pPr>
        <w:pStyle w:val="Inhopg2"/>
        <w:rPr>
          <w:rFonts w:eastAsiaTheme="minorEastAsia"/>
          <w:color w:val="auto"/>
          <w:kern w:val="2"/>
          <w:sz w:val="24"/>
          <w:szCs w:val="24"/>
          <w:lang w:val="en-US" w:eastAsia="nl-NL"/>
          <w14:ligatures w14:val="standardContextual"/>
        </w:rPr>
      </w:pPr>
      <w:r w:rsidRPr="007E3537">
        <w:t>6.6.</w:t>
      </w:r>
      <w:r w:rsidRPr="00E114CB">
        <w:rPr>
          <w:rFonts w:eastAsiaTheme="minorEastAsia"/>
          <w:color w:val="auto"/>
          <w:kern w:val="2"/>
          <w:sz w:val="24"/>
          <w:szCs w:val="24"/>
          <w:lang w:val="en-US" w:eastAsia="nl-NL"/>
          <w14:ligatures w14:val="standardContextual"/>
        </w:rPr>
        <w:tab/>
      </w:r>
      <w:r>
        <w:t>Potential gaps</w:t>
      </w:r>
      <w:r>
        <w:tab/>
      </w:r>
      <w:r>
        <w:fldChar w:fldCharType="begin"/>
      </w:r>
      <w:r>
        <w:instrText xml:space="preserve"> PAGEREF _Toc149131496 \h </w:instrText>
      </w:r>
      <w:r>
        <w:fldChar w:fldCharType="separate"/>
      </w:r>
      <w:r>
        <w:t>18</w:t>
      </w:r>
      <w:r>
        <w:fldChar w:fldCharType="end"/>
      </w:r>
    </w:p>
    <w:p w14:paraId="77CE3EF9" w14:textId="5B1B6759" w:rsidR="00E114CB" w:rsidRPr="00E114CB" w:rsidRDefault="00E114CB">
      <w:pPr>
        <w:pStyle w:val="Inhopg1"/>
        <w:rPr>
          <w:rFonts w:eastAsiaTheme="minorEastAsia"/>
          <w:b w:val="0"/>
          <w:caps w:val="0"/>
          <w:color w:val="auto"/>
          <w:kern w:val="2"/>
          <w:sz w:val="24"/>
          <w:szCs w:val="24"/>
          <w:lang w:val="en-US" w:eastAsia="nl-NL"/>
          <w14:ligatures w14:val="standardContextual"/>
        </w:rPr>
      </w:pPr>
      <w:r w:rsidRPr="007E3537">
        <w:t>7.</w:t>
      </w:r>
      <w:r w:rsidRPr="00E114CB">
        <w:rPr>
          <w:rFonts w:eastAsiaTheme="minorEastAsia"/>
          <w:b w:val="0"/>
          <w:caps w:val="0"/>
          <w:color w:val="auto"/>
          <w:kern w:val="2"/>
          <w:sz w:val="24"/>
          <w:szCs w:val="24"/>
          <w:lang w:val="en-US" w:eastAsia="nl-NL"/>
          <w14:ligatures w14:val="standardContextual"/>
        </w:rPr>
        <w:tab/>
      </w:r>
      <w:r>
        <w:t>Considerations for PNT</w:t>
      </w:r>
      <w:r>
        <w:tab/>
      </w:r>
      <w:r>
        <w:fldChar w:fldCharType="begin"/>
      </w:r>
      <w:r>
        <w:instrText xml:space="preserve"> PAGEREF _Toc149131497 \h </w:instrText>
      </w:r>
      <w:r>
        <w:fldChar w:fldCharType="separate"/>
      </w:r>
      <w:r>
        <w:t>18</w:t>
      </w:r>
      <w:r>
        <w:fldChar w:fldCharType="end"/>
      </w:r>
    </w:p>
    <w:p w14:paraId="3E52C115" w14:textId="5E4C52BD" w:rsidR="00E114CB" w:rsidRPr="00E114CB" w:rsidRDefault="00E114CB">
      <w:pPr>
        <w:pStyle w:val="Inhopg2"/>
        <w:rPr>
          <w:rFonts w:eastAsiaTheme="minorEastAsia"/>
          <w:color w:val="auto"/>
          <w:kern w:val="2"/>
          <w:sz w:val="24"/>
          <w:szCs w:val="24"/>
          <w:lang w:val="en-US" w:eastAsia="nl-NL"/>
          <w14:ligatures w14:val="standardContextual"/>
        </w:rPr>
      </w:pPr>
      <w:r w:rsidRPr="007E3537">
        <w:t>7.1.</w:t>
      </w:r>
      <w:r w:rsidRPr="00E114CB">
        <w:rPr>
          <w:rFonts w:eastAsiaTheme="minorEastAsia"/>
          <w:color w:val="auto"/>
          <w:kern w:val="2"/>
          <w:sz w:val="24"/>
          <w:szCs w:val="24"/>
          <w:lang w:val="en-US" w:eastAsia="nl-NL"/>
          <w14:ligatures w14:val="standardContextual"/>
        </w:rPr>
        <w:tab/>
      </w:r>
      <w:r>
        <w:t>PNT-specific documents to consider:</w:t>
      </w:r>
      <w:r>
        <w:tab/>
      </w:r>
      <w:r>
        <w:fldChar w:fldCharType="begin"/>
      </w:r>
      <w:r>
        <w:instrText xml:space="preserve"> PAGEREF _Toc149131498 \h </w:instrText>
      </w:r>
      <w:r>
        <w:fldChar w:fldCharType="separate"/>
      </w:r>
      <w:r>
        <w:t>20</w:t>
      </w:r>
      <w:r>
        <w:fldChar w:fldCharType="end"/>
      </w:r>
    </w:p>
    <w:p w14:paraId="07C60864" w14:textId="1C6D61CB" w:rsidR="00E114CB" w:rsidRPr="00E114CB" w:rsidRDefault="00E114CB">
      <w:pPr>
        <w:pStyle w:val="Inhopg2"/>
        <w:rPr>
          <w:rFonts w:eastAsiaTheme="minorEastAsia"/>
          <w:color w:val="auto"/>
          <w:kern w:val="2"/>
          <w:sz w:val="24"/>
          <w:szCs w:val="24"/>
          <w:lang w:val="en-US" w:eastAsia="nl-NL"/>
          <w14:ligatures w14:val="standardContextual"/>
        </w:rPr>
      </w:pPr>
      <w:r w:rsidRPr="007E3537">
        <w:t>7.2.</w:t>
      </w:r>
      <w:r w:rsidRPr="00E114CB">
        <w:rPr>
          <w:rFonts w:eastAsiaTheme="minorEastAsia"/>
          <w:color w:val="auto"/>
          <w:kern w:val="2"/>
          <w:sz w:val="24"/>
          <w:szCs w:val="24"/>
          <w:lang w:val="en-US" w:eastAsia="nl-NL"/>
          <w14:ligatures w14:val="standardContextual"/>
        </w:rPr>
        <w:tab/>
      </w:r>
      <w:r>
        <w:t>Potential Gaps:</w:t>
      </w:r>
      <w:r>
        <w:tab/>
      </w:r>
      <w:r>
        <w:fldChar w:fldCharType="begin"/>
      </w:r>
      <w:r>
        <w:instrText xml:space="preserve"> PAGEREF _Toc149131499 \h </w:instrText>
      </w:r>
      <w:r>
        <w:fldChar w:fldCharType="separate"/>
      </w:r>
      <w:r>
        <w:t>20</w:t>
      </w:r>
      <w:r>
        <w:fldChar w:fldCharType="end"/>
      </w:r>
    </w:p>
    <w:p w14:paraId="533C9BED" w14:textId="7DB5519C" w:rsidR="00E114CB" w:rsidRPr="00E114CB" w:rsidRDefault="00E114CB">
      <w:pPr>
        <w:pStyle w:val="Inhopg1"/>
        <w:rPr>
          <w:rFonts w:eastAsiaTheme="minorEastAsia"/>
          <w:b w:val="0"/>
          <w:caps w:val="0"/>
          <w:color w:val="auto"/>
          <w:kern w:val="2"/>
          <w:sz w:val="24"/>
          <w:szCs w:val="24"/>
          <w:lang w:val="en-US" w:eastAsia="nl-NL"/>
          <w14:ligatures w14:val="standardContextual"/>
        </w:rPr>
      </w:pPr>
      <w:r w:rsidRPr="007E3537">
        <w:t>8.</w:t>
      </w:r>
      <w:r w:rsidRPr="00E114CB">
        <w:rPr>
          <w:rFonts w:eastAsiaTheme="minorEastAsia"/>
          <w:b w:val="0"/>
          <w:caps w:val="0"/>
          <w:color w:val="auto"/>
          <w:kern w:val="2"/>
          <w:sz w:val="24"/>
          <w:szCs w:val="24"/>
          <w:lang w:val="en-US" w:eastAsia="nl-NL"/>
          <w14:ligatures w14:val="standardContextual"/>
        </w:rPr>
        <w:tab/>
      </w:r>
      <w:r>
        <w:t>Further reading</w:t>
      </w:r>
      <w:r>
        <w:tab/>
      </w:r>
      <w:r>
        <w:fldChar w:fldCharType="begin"/>
      </w:r>
      <w:r>
        <w:instrText xml:space="preserve"> PAGEREF _Toc149131500 \h </w:instrText>
      </w:r>
      <w:r>
        <w:fldChar w:fldCharType="separate"/>
      </w:r>
      <w:r>
        <w:t>22</w:t>
      </w:r>
      <w:r>
        <w:fldChar w:fldCharType="end"/>
      </w:r>
    </w:p>
    <w:p w14:paraId="5736A465" w14:textId="5FDCB77C" w:rsidR="00E114CB" w:rsidRPr="00E114CB" w:rsidRDefault="00E114CB">
      <w:pPr>
        <w:pStyle w:val="Inhopg1"/>
        <w:rPr>
          <w:rFonts w:eastAsiaTheme="minorEastAsia"/>
          <w:b w:val="0"/>
          <w:caps w:val="0"/>
          <w:color w:val="auto"/>
          <w:kern w:val="2"/>
          <w:sz w:val="24"/>
          <w:szCs w:val="24"/>
          <w:lang w:val="en-US" w:eastAsia="nl-NL"/>
          <w14:ligatures w14:val="standardContextual"/>
        </w:rPr>
      </w:pPr>
      <w:r w:rsidRPr="007E3537">
        <w:t>9.</w:t>
      </w:r>
      <w:r w:rsidRPr="00E114CB">
        <w:rPr>
          <w:rFonts w:eastAsiaTheme="minorEastAsia"/>
          <w:b w:val="0"/>
          <w:caps w:val="0"/>
          <w:color w:val="auto"/>
          <w:kern w:val="2"/>
          <w:sz w:val="24"/>
          <w:szCs w:val="24"/>
          <w:lang w:val="en-US" w:eastAsia="nl-NL"/>
          <w14:ligatures w14:val="standardContextual"/>
        </w:rPr>
        <w:tab/>
      </w:r>
      <w:r>
        <w:t>Index</w:t>
      </w:r>
      <w:r>
        <w:tab/>
      </w:r>
      <w:r>
        <w:fldChar w:fldCharType="begin"/>
      </w:r>
      <w:r>
        <w:instrText xml:space="preserve"> PAGEREF _Toc149131501 \h </w:instrText>
      </w:r>
      <w:r>
        <w:fldChar w:fldCharType="separate"/>
      </w:r>
      <w:r>
        <w:t>23</w:t>
      </w:r>
      <w:r>
        <w:fldChar w:fldCharType="end"/>
      </w:r>
    </w:p>
    <w:p w14:paraId="06790422" w14:textId="664D939A" w:rsidR="00642025" w:rsidRPr="00A71456" w:rsidRDefault="000C2857" w:rsidP="00CB7D0F">
      <w:pPr>
        <w:pStyle w:val="Plattetekst"/>
        <w:rPr>
          <w:lang w:val="en-US"/>
        </w:rPr>
      </w:pPr>
      <w:r>
        <w:rPr>
          <w:rFonts w:eastAsia="Times New Roman" w:cs="Times New Roman"/>
          <w:b/>
          <w:noProof/>
          <w:color w:val="00558C" w:themeColor="accent1"/>
          <w:szCs w:val="20"/>
        </w:rPr>
        <w:lastRenderedPageBreak/>
        <w:fldChar w:fldCharType="end"/>
      </w:r>
    </w:p>
    <w:p w14:paraId="6BA04645" w14:textId="77777777" w:rsidR="0078486B" w:rsidRPr="00A71456" w:rsidRDefault="002F265A" w:rsidP="00C9558A">
      <w:pPr>
        <w:pStyle w:val="ListofFigures"/>
        <w:rPr>
          <w:lang w:val="nl-NL"/>
        </w:rPr>
      </w:pPr>
      <w:r w:rsidRPr="00A71456">
        <w:rPr>
          <w:lang w:val="nl-NL"/>
        </w:rPr>
        <w:t>List of Tables</w:t>
      </w:r>
      <w:r w:rsidR="00176BB8" w:rsidRPr="00A71456">
        <w:rPr>
          <w:lang w:val="nl-NL"/>
        </w:rPr>
        <w:t xml:space="preserve"> </w:t>
      </w:r>
    </w:p>
    <w:p w14:paraId="7EB4AE90" w14:textId="77777777" w:rsidR="00161325" w:rsidRPr="00BD0FFB" w:rsidRDefault="0080602A" w:rsidP="00CB7D0F">
      <w:pPr>
        <w:pStyle w:val="Plattetekst"/>
        <w:rPr>
          <w:lang w:val="nl-NL"/>
        </w:rPr>
      </w:pPr>
      <w:r>
        <w:fldChar w:fldCharType="begin"/>
      </w:r>
      <w:r w:rsidRPr="00BD0FFB">
        <w:rPr>
          <w:lang w:val="nl-NL"/>
        </w:rPr>
        <w:instrText xml:space="preserve"> TOC \t "Table caption,1" \c "Figure" </w:instrText>
      </w:r>
      <w:r>
        <w:fldChar w:fldCharType="separate"/>
      </w:r>
      <w:r w:rsidR="00BD0FFB">
        <w:rPr>
          <w:b/>
          <w:bCs/>
          <w:noProof/>
          <w:lang w:val="nl-NL"/>
        </w:rPr>
        <w:t>Geen gegevens voor lijst met afbeeldingen gevonden.</w:t>
      </w:r>
      <w:r>
        <w:rPr>
          <w:i/>
          <w:color w:val="00558C"/>
        </w:rPr>
        <w:fldChar w:fldCharType="end"/>
      </w:r>
    </w:p>
    <w:p w14:paraId="7499C0EC" w14:textId="77777777" w:rsidR="00994D97" w:rsidRPr="00DD7B38" w:rsidRDefault="00994D97" w:rsidP="00C9558A">
      <w:pPr>
        <w:pStyle w:val="ListofFigures"/>
        <w:rPr>
          <w:lang w:val="en-US"/>
        </w:rPr>
      </w:pPr>
      <w:r w:rsidRPr="00DD7B38">
        <w:rPr>
          <w:lang w:val="en-US"/>
        </w:rPr>
        <w:t>List of Figures</w:t>
      </w:r>
    </w:p>
    <w:p w14:paraId="4C841FD2" w14:textId="098A3A24" w:rsidR="008D1873" w:rsidRPr="008D1873" w:rsidRDefault="00923B4D">
      <w:pPr>
        <w:pStyle w:val="Lijstmetafbeeldingen"/>
        <w:rPr>
          <w:rFonts w:eastAsiaTheme="minorEastAsia"/>
          <w:i w:val="0"/>
          <w:noProof/>
          <w:color w:val="auto"/>
          <w:kern w:val="2"/>
          <w:sz w:val="24"/>
          <w:szCs w:val="24"/>
          <w:lang w:val="en-US" w:eastAsia="nl-NL"/>
          <w14:ligatures w14:val="standardContextual"/>
        </w:rPr>
      </w:pPr>
      <w:r w:rsidRPr="00F55AD7">
        <w:fldChar w:fldCharType="begin"/>
      </w:r>
      <w:r w:rsidRPr="008D1873">
        <w:rPr>
          <w:lang w:val="en-US"/>
        </w:rPr>
        <w:instrText xml:space="preserve"> TOC \t "Figure caption" \c </w:instrText>
      </w:r>
      <w:r w:rsidRPr="00F55AD7">
        <w:fldChar w:fldCharType="separate"/>
      </w:r>
      <w:r w:rsidR="008D1873">
        <w:rPr>
          <w:noProof/>
        </w:rPr>
        <w:t>Figure 1</w:t>
      </w:r>
      <w:r w:rsidR="008D1873" w:rsidRPr="008D1873">
        <w:rPr>
          <w:rFonts w:eastAsiaTheme="minorEastAsia"/>
          <w:i w:val="0"/>
          <w:noProof/>
          <w:color w:val="auto"/>
          <w:kern w:val="2"/>
          <w:sz w:val="24"/>
          <w:szCs w:val="24"/>
          <w:lang w:val="en-US" w:eastAsia="nl-NL"/>
          <w14:ligatures w14:val="standardContextual"/>
        </w:rPr>
        <w:tab/>
      </w:r>
      <w:r w:rsidR="008D1873">
        <w:rPr>
          <w:noProof/>
        </w:rPr>
        <w:t>Basic risk assessment process flow</w:t>
      </w:r>
      <w:r w:rsidR="008D1873">
        <w:rPr>
          <w:noProof/>
        </w:rPr>
        <w:tab/>
      </w:r>
      <w:r w:rsidR="008D1873">
        <w:rPr>
          <w:noProof/>
        </w:rPr>
        <w:fldChar w:fldCharType="begin"/>
      </w:r>
      <w:r w:rsidR="008D1873">
        <w:rPr>
          <w:noProof/>
        </w:rPr>
        <w:instrText xml:space="preserve"> PAGEREF _Toc149125403 \h </w:instrText>
      </w:r>
      <w:r w:rsidR="008D1873">
        <w:rPr>
          <w:noProof/>
        </w:rPr>
      </w:r>
      <w:r w:rsidR="008D1873">
        <w:rPr>
          <w:noProof/>
        </w:rPr>
        <w:fldChar w:fldCharType="separate"/>
      </w:r>
      <w:r w:rsidR="008D1873">
        <w:rPr>
          <w:noProof/>
        </w:rPr>
        <w:t>6</w:t>
      </w:r>
      <w:r w:rsidR="008D1873">
        <w:rPr>
          <w:noProof/>
        </w:rPr>
        <w:fldChar w:fldCharType="end"/>
      </w:r>
    </w:p>
    <w:p w14:paraId="498B0C41" w14:textId="03C58C84" w:rsidR="005E4659" w:rsidRPr="008D1873" w:rsidRDefault="00923B4D" w:rsidP="00CB7D0F">
      <w:pPr>
        <w:pStyle w:val="Plattetekst"/>
        <w:rPr>
          <w:lang w:val="en-US"/>
        </w:rPr>
      </w:pPr>
      <w:r w:rsidRPr="00F55AD7">
        <w:fldChar w:fldCharType="end"/>
      </w:r>
    </w:p>
    <w:p w14:paraId="7661F074" w14:textId="77777777" w:rsidR="00176BB8" w:rsidRPr="008D1873" w:rsidRDefault="00176BB8" w:rsidP="002E560E">
      <w:pPr>
        <w:pStyle w:val="Lijstmetafbeeldingen"/>
        <w:rPr>
          <w:lang w:val="en-US"/>
        </w:rPr>
      </w:pPr>
    </w:p>
    <w:p w14:paraId="26527FFD" w14:textId="77777777" w:rsidR="00790277" w:rsidRPr="008D1873" w:rsidRDefault="00790277" w:rsidP="00462095">
      <w:pPr>
        <w:pStyle w:val="Plattetekst"/>
        <w:rPr>
          <w:lang w:val="en-US"/>
        </w:rPr>
        <w:sectPr w:rsidR="00790277" w:rsidRPr="008D1873"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4604CB7A" w14:textId="77777777" w:rsidR="004944C8" w:rsidRPr="00F55AD7" w:rsidRDefault="00E346AA" w:rsidP="00983287">
      <w:pPr>
        <w:pStyle w:val="Kop1"/>
      </w:pPr>
      <w:bookmarkStart w:id="2" w:name="_Toc149131468"/>
      <w:r>
        <w:lastRenderedPageBreak/>
        <w:t>Introduction</w:t>
      </w:r>
      <w:bookmarkEnd w:id="2"/>
    </w:p>
    <w:p w14:paraId="40FED47F" w14:textId="77777777" w:rsidR="003A6A32" w:rsidRDefault="003A6A32" w:rsidP="003A6A32">
      <w:pPr>
        <w:pStyle w:val="Heading1separationline"/>
      </w:pPr>
    </w:p>
    <w:p w14:paraId="0B2AE96D" w14:textId="7B024866" w:rsidR="00E808AD" w:rsidRDefault="00550051" w:rsidP="00BA1C02">
      <w:pPr>
        <w:pStyle w:val="Plattetekst"/>
      </w:pPr>
      <w:bookmarkStart w:id="3" w:name="_Hlk59195931"/>
      <w:r>
        <w:t xml:space="preserve">Cyber security is a relevant topic for </w:t>
      </w:r>
      <w:r w:rsidR="000E511D">
        <w:t xml:space="preserve">all </w:t>
      </w:r>
      <w:r w:rsidR="00033C50">
        <w:t>uses</w:t>
      </w:r>
      <w:r w:rsidR="000E511D">
        <w:t xml:space="preserve"> of digital technology, not only within IALA but </w:t>
      </w:r>
      <w:r w:rsidR="00033C50">
        <w:t>everywhere around us.</w:t>
      </w:r>
      <w:r>
        <w:t xml:space="preserve"> </w:t>
      </w:r>
      <w:r w:rsidR="00033C50">
        <w:t xml:space="preserve">It </w:t>
      </w:r>
      <w:r w:rsidR="006E5AE9">
        <w:t>cannot be considered as</w:t>
      </w:r>
      <w:r w:rsidR="00033C50">
        <w:t xml:space="preserve"> an add-on </w:t>
      </w:r>
      <w:r w:rsidR="006E5AE9">
        <w:t>function</w:t>
      </w:r>
      <w:r w:rsidR="00D259A3">
        <w:t xml:space="preserve">, nor can it be handled separately from </w:t>
      </w:r>
      <w:r w:rsidR="00652200">
        <w:t xml:space="preserve">any </w:t>
      </w:r>
      <w:r w:rsidR="0008687B">
        <w:t xml:space="preserve">work on </w:t>
      </w:r>
      <w:r w:rsidR="00B04CF5">
        <w:t xml:space="preserve">digital </w:t>
      </w:r>
      <w:r w:rsidR="006E5AE9">
        <w:t>systems</w:t>
      </w:r>
      <w:r w:rsidR="00B04CF5">
        <w:t xml:space="preserve">; it should be incorporated in </w:t>
      </w:r>
      <w:r w:rsidR="008C273A">
        <w:t>all</w:t>
      </w:r>
      <w:r w:rsidR="00B04CF5">
        <w:t xml:space="preserve"> </w:t>
      </w:r>
      <w:r w:rsidR="008C273A">
        <w:t>technology</w:t>
      </w:r>
      <w:r w:rsidR="00C50FFB">
        <w:t xml:space="preserve">, </w:t>
      </w:r>
      <w:r w:rsidR="00564DA3">
        <w:t>process,</w:t>
      </w:r>
      <w:r w:rsidR="00C50FFB">
        <w:t xml:space="preserve"> and</w:t>
      </w:r>
      <w:r w:rsidR="00023E08">
        <w:t xml:space="preserve"> human</w:t>
      </w:r>
      <w:r w:rsidR="00C50FFB">
        <w:t xml:space="preserve"> behaviour</w:t>
      </w:r>
      <w:r w:rsidR="00023E08">
        <w:t>.</w:t>
      </w:r>
    </w:p>
    <w:p w14:paraId="0849B38C" w14:textId="2D8E15F9" w:rsidR="00F654FF" w:rsidRDefault="00E808AD" w:rsidP="00BA1C02">
      <w:pPr>
        <w:pStyle w:val="Plattetekst"/>
      </w:pPr>
      <w:r>
        <w:t xml:space="preserve">Because of the broad spectrum of cyber security, many </w:t>
      </w:r>
      <w:r w:rsidR="00B27E9E">
        <w:t xml:space="preserve">industry </w:t>
      </w:r>
      <w:r w:rsidR="00352283">
        <w:t xml:space="preserve">standards and best practices are available </w:t>
      </w:r>
      <w:r w:rsidR="007A3389">
        <w:t xml:space="preserve">to address </w:t>
      </w:r>
      <w:r w:rsidR="00681A4C">
        <w:t xml:space="preserve">technical </w:t>
      </w:r>
      <w:r w:rsidR="006E5AE9">
        <w:t xml:space="preserve">vulnerabilities, provide guidance on </w:t>
      </w:r>
      <w:r w:rsidR="00E4395E">
        <w:t>processes and</w:t>
      </w:r>
      <w:r w:rsidR="006E5AE9">
        <w:t xml:space="preserve"> raise</w:t>
      </w:r>
      <w:r w:rsidR="00E4395E">
        <w:t xml:space="preserve"> awareness</w:t>
      </w:r>
      <w:r w:rsidR="006E5AE9">
        <w:t xml:space="preserve"> of these issues across</w:t>
      </w:r>
      <w:r w:rsidR="00E4395E">
        <w:t xml:space="preserve"> the IALA domains</w:t>
      </w:r>
      <w:r w:rsidR="00642CC8">
        <w:t>, including</w:t>
      </w:r>
      <w:r w:rsidR="00E4395E">
        <w:t xml:space="preserve"> Maritime Services in the Context of e-Navigation.</w:t>
      </w:r>
    </w:p>
    <w:p w14:paraId="0E79B723" w14:textId="6ED323A6" w:rsidR="00F654FF" w:rsidRDefault="00034001" w:rsidP="00BA1C02">
      <w:pPr>
        <w:pStyle w:val="Plattetekst"/>
      </w:pPr>
      <w:r>
        <w:t>There are, however, specifics within these domains that are no</w:t>
      </w:r>
      <w:r w:rsidR="00681A4C">
        <w:t xml:space="preserve">t </w:t>
      </w:r>
      <w:r w:rsidR="00430A76">
        <w:t xml:space="preserve">covered by existing standards or </w:t>
      </w:r>
      <w:r w:rsidR="00F654FF">
        <w:t xml:space="preserve">best practices. This </w:t>
      </w:r>
      <w:r w:rsidR="00D15FDC">
        <w:t>document</w:t>
      </w:r>
      <w:r w:rsidR="00F654FF">
        <w:t xml:space="preserve"> </w:t>
      </w:r>
      <w:r w:rsidR="00EE3A88">
        <w:t xml:space="preserve">aims to provide </w:t>
      </w:r>
      <w:r w:rsidR="00D15FDC">
        <w:t>guidance</w:t>
      </w:r>
      <w:r w:rsidR="00584A4F">
        <w:t xml:space="preserve"> </w:t>
      </w:r>
      <w:r w:rsidR="004F3603">
        <w:t xml:space="preserve">by referencing existing standards, best practices and other guidance </w:t>
      </w:r>
      <w:r w:rsidR="00D15FDC">
        <w:t xml:space="preserve">on the </w:t>
      </w:r>
      <w:r w:rsidR="00EC58E2">
        <w:t xml:space="preserve">IALA-specific </w:t>
      </w:r>
      <w:r w:rsidR="00D15FDC">
        <w:t xml:space="preserve">topics that </w:t>
      </w:r>
      <w:r w:rsidR="002037D7">
        <w:t>are not</w:t>
      </w:r>
      <w:r w:rsidR="00D15FDC">
        <w:t xml:space="preserve"> addressed </w:t>
      </w:r>
      <w:r w:rsidR="002037D7">
        <w:t>by</w:t>
      </w:r>
      <w:r w:rsidR="00EC58E2">
        <w:t xml:space="preserve"> </w:t>
      </w:r>
      <w:r w:rsidR="00564DA3">
        <w:t>readily</w:t>
      </w:r>
      <w:r w:rsidR="00EC58E2">
        <w:t xml:space="preserve"> available </w:t>
      </w:r>
      <w:r w:rsidR="00B109FC">
        <w:t>standards and best practices</w:t>
      </w:r>
      <w:r w:rsidR="004F3603">
        <w:t>.</w:t>
      </w:r>
    </w:p>
    <w:p w14:paraId="50D60B48" w14:textId="77777777" w:rsidR="00564DA3" w:rsidRDefault="00564DA3" w:rsidP="00BA1C02">
      <w:pPr>
        <w:pStyle w:val="Plattetekst"/>
      </w:pPr>
    </w:p>
    <w:p w14:paraId="6E7372CF" w14:textId="7A33F19D" w:rsidR="00C24ED0" w:rsidRPr="00264E93" w:rsidRDefault="00C24ED0" w:rsidP="00DD1D5F">
      <w:pPr>
        <w:pStyle w:val="Kop1"/>
      </w:pPr>
      <w:bookmarkStart w:id="4" w:name="_Toc149131469"/>
      <w:r w:rsidRPr="00264E93">
        <w:t xml:space="preserve">Purpose </w:t>
      </w:r>
      <w:r w:rsidR="00DD1D5F" w:rsidRPr="00264E93">
        <w:t xml:space="preserve">and scope </w:t>
      </w:r>
      <w:r w:rsidRPr="00264E93">
        <w:t>of this document</w:t>
      </w:r>
      <w:bookmarkEnd w:id="4"/>
    </w:p>
    <w:p w14:paraId="0936444F" w14:textId="77777777" w:rsidR="002C5492" w:rsidRDefault="002C5492" w:rsidP="002C5492">
      <w:pPr>
        <w:pStyle w:val="Heading1separationline"/>
      </w:pPr>
    </w:p>
    <w:p w14:paraId="2EA86CBE" w14:textId="64CD2DE2" w:rsidR="00DF7002" w:rsidRDefault="00DF7002" w:rsidP="00C4082A">
      <w:pPr>
        <w:pStyle w:val="Plattetekst"/>
      </w:pPr>
      <w:r>
        <w:t xml:space="preserve">This </w:t>
      </w:r>
      <w:r w:rsidR="00386DEF">
        <w:t>document</w:t>
      </w:r>
      <w:r>
        <w:t xml:space="preserve"> offers </w:t>
      </w:r>
      <w:r w:rsidR="00386DEF">
        <w:t xml:space="preserve">guidance on </w:t>
      </w:r>
      <w:r>
        <w:t xml:space="preserve">possible measures to be taken to mitigate against cyber security risks in the IALA domain. It is not meant as a replacement of </w:t>
      </w:r>
      <w:r w:rsidR="00C4082A">
        <w:t>existing</w:t>
      </w:r>
      <w:r>
        <w:t xml:space="preserve"> guidance </w:t>
      </w:r>
      <w:r w:rsidR="00386DEF">
        <w:t xml:space="preserve">and standards as summarised in IALA Recommendation </w:t>
      </w:r>
      <w:r w:rsidR="00386DEF" w:rsidRPr="00386DEF">
        <w:t>R1024</w:t>
      </w:r>
      <w:r w:rsidR="00386DEF">
        <w:t>:</w:t>
      </w:r>
      <w:r w:rsidR="00386DEF" w:rsidRPr="00386DEF">
        <w:t xml:space="preserve"> </w:t>
      </w:r>
      <w:r w:rsidR="00386DEF" w:rsidRPr="00FA06DB">
        <w:rPr>
          <w:i/>
          <w:iCs/>
        </w:rPr>
        <w:t>Cyber security for the IALA domain</w:t>
      </w:r>
      <w:r w:rsidR="00386DEF">
        <w:t xml:space="preserve">. </w:t>
      </w:r>
      <w:r w:rsidR="00C4082A">
        <w:t>Instead,</w:t>
      </w:r>
      <w:r w:rsidR="00386DEF">
        <w:t xml:space="preserve"> this guideline assumes the standards and best practices </w:t>
      </w:r>
      <w:r w:rsidR="00C4082A">
        <w:t>as referenced</w:t>
      </w:r>
      <w:r w:rsidR="00386DEF">
        <w:t xml:space="preserve"> </w:t>
      </w:r>
      <w:r w:rsidR="00C4082A">
        <w:t xml:space="preserve">in </w:t>
      </w:r>
      <w:r w:rsidR="00386DEF">
        <w:t xml:space="preserve">the recommendation to be </w:t>
      </w:r>
      <w:r w:rsidR="00C4082A">
        <w:t>a generic</w:t>
      </w:r>
      <w:r w:rsidR="00386DEF">
        <w:t xml:space="preserve"> basis </w:t>
      </w:r>
      <w:r w:rsidR="00C4082A">
        <w:t>to build upon, specifically for those assets and systems found in the IALA domain.</w:t>
      </w:r>
      <w:r w:rsidR="00FA06DB">
        <w:t xml:space="preserve"> Some parts of existing standards and best practices have been included though, </w:t>
      </w:r>
      <w:r w:rsidR="005936DF">
        <w:t>if</w:t>
      </w:r>
      <w:r w:rsidR="00FA06DB">
        <w:t xml:space="preserve"> they </w:t>
      </w:r>
      <w:r w:rsidR="005936DF">
        <w:t>are</w:t>
      </w:r>
      <w:r w:rsidR="00FA06DB">
        <w:t xml:space="preserve"> particularly important for the IALA domain, or to provide necessary context.</w:t>
      </w:r>
    </w:p>
    <w:p w14:paraId="08A25374" w14:textId="77777777" w:rsidR="008D1873" w:rsidRDefault="008D1873" w:rsidP="00C4082A">
      <w:pPr>
        <w:pStyle w:val="Plattetekst"/>
      </w:pPr>
    </w:p>
    <w:p w14:paraId="54A884C3" w14:textId="4D7D9774" w:rsidR="00C4082A" w:rsidRDefault="00C4082A" w:rsidP="002C5492">
      <w:pPr>
        <w:pStyle w:val="Kop2"/>
      </w:pPr>
      <w:bookmarkStart w:id="5" w:name="_Toc149131470"/>
      <w:r>
        <w:t>Scope</w:t>
      </w:r>
      <w:bookmarkEnd w:id="5"/>
    </w:p>
    <w:p w14:paraId="5CA8B819" w14:textId="6B9B68F5" w:rsidR="00C4082A" w:rsidRDefault="00C4082A" w:rsidP="00C4082A">
      <w:pPr>
        <w:pStyle w:val="Plattetekst"/>
      </w:pPr>
      <w:r>
        <w:t xml:space="preserve">This guideline provides measures to mitigate cyber threats on assets and systems specific to the IALA domain and their specific properties. </w:t>
      </w:r>
      <w:r w:rsidR="002C5492">
        <w:t>It is aimed at existing technology which may include legacy systems.</w:t>
      </w:r>
    </w:p>
    <w:p w14:paraId="119AF4D2" w14:textId="6A7631CE" w:rsidR="00C4082A" w:rsidRDefault="002C5492" w:rsidP="00C4082A">
      <w:pPr>
        <w:pStyle w:val="Plattetekst"/>
      </w:pPr>
      <w:r>
        <w:t>Technology that has not yet been developed or approved for use is not within the scope of this guideline. Authors of guidance for new technologies are encouraged to include cyber resilience and mitigating measures against cyber risks in both the new technology itself and the respective documentation and guidelines.</w:t>
      </w:r>
    </w:p>
    <w:p w14:paraId="33C3064D" w14:textId="26D7FD38" w:rsidR="00E114CB" w:rsidRDefault="00E114CB" w:rsidP="00C4082A">
      <w:pPr>
        <w:pStyle w:val="Plattetekst"/>
      </w:pPr>
      <w:r>
        <w:t>Some chapters include a paragraph on potential gaps, which require extra attention apart from the measures, or where no feasible measures are available.</w:t>
      </w:r>
    </w:p>
    <w:p w14:paraId="128E042A" w14:textId="77777777" w:rsidR="008D1873" w:rsidRDefault="008D1873" w:rsidP="00C4082A">
      <w:pPr>
        <w:pStyle w:val="Plattetekst"/>
      </w:pPr>
    </w:p>
    <w:p w14:paraId="390420E7" w14:textId="77777777" w:rsidR="000266CF" w:rsidRPr="008F341E" w:rsidRDefault="000266CF" w:rsidP="000266CF">
      <w:pPr>
        <w:pStyle w:val="Kop2"/>
        <w:rPr>
          <w:lang w:val="nl-NL"/>
        </w:rPr>
      </w:pPr>
      <w:bookmarkStart w:id="6" w:name="_Toc149131471"/>
      <w:r w:rsidRPr="008F341E">
        <w:rPr>
          <w:lang w:val="nl-NL"/>
        </w:rPr>
        <w:t>Intended audience</w:t>
      </w:r>
      <w:bookmarkEnd w:id="6"/>
    </w:p>
    <w:p w14:paraId="11965126" w14:textId="2DD9C04E" w:rsidR="000266CF" w:rsidRDefault="005936DF" w:rsidP="00C4082A">
      <w:pPr>
        <w:pStyle w:val="Plattetekst"/>
      </w:pPr>
      <w:r>
        <w:t xml:space="preserve">This guideline is written for everyone in organisations that work with technology within the IALA domain, as cyber security should be embedded in everyone’s day-to-day work. </w:t>
      </w:r>
      <w:r w:rsidR="006540F5">
        <w:t>Some</w:t>
      </w:r>
      <w:r>
        <w:t xml:space="preserve"> chapters </w:t>
      </w:r>
      <w:r w:rsidR="006540F5">
        <w:t>do contain specifics for certain technology though, that may not be applicable for all readers.</w:t>
      </w:r>
    </w:p>
    <w:p w14:paraId="0D5E2324" w14:textId="7715C68D" w:rsidR="005F73DB" w:rsidRDefault="006540F5" w:rsidP="00C4082A">
      <w:pPr>
        <w:pStyle w:val="Plattetekst"/>
      </w:pPr>
      <w:r>
        <w:t>The document is not meant to read and appl</w:t>
      </w:r>
      <w:r w:rsidR="00DD7B38">
        <w:t>ied</w:t>
      </w:r>
      <w:r>
        <w:t xml:space="preserve"> as a whole, but rather as a reference with collected guidance on the different aspects of Marine Aids to Navigation</w:t>
      </w:r>
      <w:r w:rsidR="005F73DB">
        <w:t xml:space="preserve"> including VTS and Maritime Services in the context of e</w:t>
      </w:r>
      <w:r w:rsidR="00E07642">
        <w:noBreakHyphen/>
        <w:t>N</w:t>
      </w:r>
      <w:r w:rsidR="005F73DB">
        <w:t>avigation</w:t>
      </w:r>
      <w:r>
        <w:t>.</w:t>
      </w:r>
    </w:p>
    <w:p w14:paraId="1B355063" w14:textId="77777777" w:rsidR="006540F5" w:rsidRDefault="006540F5" w:rsidP="00C4082A">
      <w:pPr>
        <w:pStyle w:val="Plattetekst"/>
      </w:pPr>
    </w:p>
    <w:p w14:paraId="0ED7C920" w14:textId="651318DB" w:rsidR="000266CF" w:rsidRPr="00F55AD7" w:rsidRDefault="000266CF" w:rsidP="000266CF">
      <w:pPr>
        <w:pStyle w:val="Kop1"/>
      </w:pPr>
      <w:bookmarkStart w:id="7" w:name="_Toc149131472"/>
      <w:r>
        <w:lastRenderedPageBreak/>
        <w:t>Best practices</w:t>
      </w:r>
      <w:bookmarkEnd w:id="7"/>
    </w:p>
    <w:p w14:paraId="074B806F" w14:textId="77777777" w:rsidR="000266CF" w:rsidRPr="00F55AD7" w:rsidRDefault="000266CF" w:rsidP="000266CF">
      <w:pPr>
        <w:pStyle w:val="Heading1separationline"/>
      </w:pPr>
    </w:p>
    <w:p w14:paraId="337507C5" w14:textId="2BF6F30F" w:rsidR="000266CF" w:rsidRDefault="000266CF" w:rsidP="00C4082A">
      <w:pPr>
        <w:pStyle w:val="Plattetekst"/>
      </w:pPr>
      <w:r>
        <w:t>Aside from the specific guidance that this guideline offers, there are some general best practices that every organisation should practice as a basis for cyber security and resilience against cyber incidents.</w:t>
      </w:r>
    </w:p>
    <w:p w14:paraId="4E5A731A" w14:textId="77777777" w:rsidR="008D1873" w:rsidRDefault="008D1873" w:rsidP="00C4082A">
      <w:pPr>
        <w:pStyle w:val="Plattetekst"/>
      </w:pPr>
    </w:p>
    <w:p w14:paraId="274E6E03" w14:textId="77777777" w:rsidR="00DD1D5F" w:rsidRDefault="00DD1D5F" w:rsidP="00264E93">
      <w:pPr>
        <w:pStyle w:val="Kop2"/>
      </w:pPr>
      <w:bookmarkStart w:id="8" w:name="_Toc149131473"/>
      <w:r w:rsidRPr="00264E93">
        <w:t>Risk assessment</w:t>
      </w:r>
      <w:bookmarkEnd w:id="8"/>
    </w:p>
    <w:p w14:paraId="37C27A82" w14:textId="15DF010B" w:rsidR="00DF7002" w:rsidRDefault="00264E93" w:rsidP="00DF7002">
      <w:pPr>
        <w:pStyle w:val="Plattetekst"/>
      </w:pPr>
      <w:r>
        <w:t>Every asset, whether a single AtoN or a collection of systems compromising a VTS, needs to be assessed on the risk of cyber incidents, to be able to determine appropriate and proportional measures to be taken. Risk is the chance of a threat causing damage to the asset. This can be accidental or deliberate, physical or digital and temporary or permanent. The impact of the caused damage, together with the chance, determines if the risk is acceptable or not, and thus if (additional) measures need to be taken.</w:t>
      </w:r>
    </w:p>
    <w:p w14:paraId="3AA68F0F" w14:textId="5FD43B06" w:rsidR="00DD7B38" w:rsidRDefault="00DF7002" w:rsidP="00DF7002">
      <w:pPr>
        <w:pStyle w:val="Plattetekst"/>
      </w:pPr>
      <w:r>
        <w:t xml:space="preserve">Degradation of useability or effectiveness of an asset may </w:t>
      </w:r>
      <w:r w:rsidR="00DD7B38">
        <w:t>impact the availability of an AtoN.</w:t>
      </w:r>
    </w:p>
    <w:p w14:paraId="2CA283FB" w14:textId="066D7A66" w:rsidR="00DF7002" w:rsidRDefault="00DD7B38" w:rsidP="00DF7002">
      <w:pPr>
        <w:pStyle w:val="Plattetekst"/>
      </w:pPr>
      <w:r>
        <w:t>N</w:t>
      </w:r>
      <w:r w:rsidR="00DF7002">
        <w:t>ote that financial aspects may influence an acceptable risk level.</w:t>
      </w:r>
    </w:p>
    <w:p w14:paraId="2D9263DC" w14:textId="54290E0B" w:rsidR="00DF7002" w:rsidRDefault="00DF7002" w:rsidP="00DF7002">
      <w:pPr>
        <w:pStyle w:val="Plattetekst"/>
      </w:pPr>
      <w:r>
        <w:t>Sometimes risk may be avoided, for example by choosing a different (type) of component in an asset at the time it is acquired or bought.</w:t>
      </w:r>
    </w:p>
    <w:p w14:paraId="01E519A5" w14:textId="100ADA39" w:rsidR="00DF7002" w:rsidRPr="00264E93" w:rsidRDefault="00DF7002" w:rsidP="00DF7002">
      <w:pPr>
        <w:pStyle w:val="Plattetekst"/>
      </w:pPr>
      <w:r>
        <w:t>The simplified risk assessment steps in the illustration below may be used as a basis for risk assessment of assets. This guideline aims to offer possible mitigating measures as part of this process.</w:t>
      </w:r>
    </w:p>
    <w:p w14:paraId="02AA4B3D" w14:textId="77777777" w:rsidR="00264E93" w:rsidRPr="00DF7002" w:rsidRDefault="00264E93" w:rsidP="00DF7002">
      <w:pPr>
        <w:pStyle w:val="Plattetekst"/>
      </w:pPr>
    </w:p>
    <w:p w14:paraId="0B5CA71C" w14:textId="5529812E" w:rsidR="00264E93" w:rsidRDefault="00612C3D" w:rsidP="000266C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jc w:val="center"/>
        <w:rPr>
          <w:sz w:val="22"/>
          <w:highlight w:val="yellow"/>
        </w:rPr>
      </w:pPr>
      <w:ins w:id="9" w:author="Martijn Ebben" w:date="2023-10-24T16:39:00Z">
        <w:r>
          <w:rPr>
            <w:noProof/>
          </w:rPr>
          <w:object w:dxaOrig="7401" w:dyaOrig="8980" w14:anchorId="20E857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69.8pt;height:448.7pt;mso-width-percent:0;mso-height-percent:0;mso-width-percent:0;mso-height-percent:0" o:ole="">
              <v:imagedata r:id="rId25" o:title=""/>
            </v:shape>
            <o:OLEObject Type="Embed" ProgID="Visio.Drawing.15" ShapeID="_x0000_i1025" DrawAspect="Content" ObjectID="_1759758725" r:id="rId26"/>
          </w:object>
        </w:r>
      </w:ins>
    </w:p>
    <w:p w14:paraId="1BFD15D1" w14:textId="78A67520" w:rsidR="00264E93" w:rsidRPr="00C4082A" w:rsidRDefault="00C4082A" w:rsidP="000266CF">
      <w:pPr>
        <w:pStyle w:val="Figurecaption"/>
      </w:pPr>
      <w:bookmarkStart w:id="10" w:name="_Toc149125403"/>
      <w:r w:rsidRPr="00C4082A">
        <w:t>Basic risk assessment process flow</w:t>
      </w:r>
      <w:bookmarkEnd w:id="10"/>
    </w:p>
    <w:p w14:paraId="0E3E6CD9" w14:textId="7BB60C2F" w:rsidR="00AB345E" w:rsidRDefault="00AB345E" w:rsidP="005F73DB">
      <w:pPr>
        <w:pStyle w:val="Plattetekst"/>
      </w:pPr>
      <w:r>
        <w:t>A risk assessment should be repeated regularly to address the changes in the risk landscape, even if the asset itself is unchanged.</w:t>
      </w:r>
    </w:p>
    <w:p w14:paraId="26C30E86" w14:textId="77777777" w:rsidR="00AB345E" w:rsidRDefault="00AB345E" w:rsidP="005F73DB">
      <w:pPr>
        <w:pStyle w:val="Plattetekst"/>
      </w:pPr>
    </w:p>
    <w:p w14:paraId="7D10BE4D" w14:textId="7AF1BBEB" w:rsidR="005F73DB" w:rsidRDefault="005F73DB" w:rsidP="005F73DB">
      <w:pPr>
        <w:pStyle w:val="Plattetekst"/>
      </w:pPr>
      <w:r>
        <w:t>Note that cyber security can require significant resources, both in human effort and costs. This should be proportional and supported by a thorough risk assessment that compliments corporate risk management.</w:t>
      </w:r>
    </w:p>
    <w:p w14:paraId="68E6BB54" w14:textId="77777777" w:rsidR="00C4082A" w:rsidRDefault="00C4082A"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p>
    <w:p w14:paraId="02440050" w14:textId="6F11C6A3" w:rsidR="000266CF" w:rsidRDefault="000266CF" w:rsidP="000266CF">
      <w:pPr>
        <w:pStyle w:val="Kop2"/>
      </w:pPr>
      <w:bookmarkStart w:id="11" w:name="_Toc149131474"/>
      <w:r>
        <w:t xml:space="preserve">Incident response </w:t>
      </w:r>
      <w:r w:rsidR="00FA06DB">
        <w:t xml:space="preserve">and recovery </w:t>
      </w:r>
      <w:r>
        <w:t>planning</w:t>
      </w:r>
      <w:bookmarkEnd w:id="11"/>
    </w:p>
    <w:p w14:paraId="650378C3" w14:textId="1150F1B4" w:rsidR="00FA06DB" w:rsidRDefault="00FA06DB" w:rsidP="00FA06DB">
      <w:pPr>
        <w:pStyle w:val="Plattetekst"/>
      </w:pPr>
      <w:r>
        <w:t>Almost every organisation will be hit by a cyber incident at least once. For that reason, it is good to have incident response plans in place and practice these. Following risk assessments, organisations should be aware of the (residual) risk and possible gaps. Incident response plans should address these.</w:t>
      </w:r>
    </w:p>
    <w:p w14:paraId="16C89A68" w14:textId="32B6D883" w:rsidR="00FA06DB" w:rsidRPr="00ED0C36" w:rsidRDefault="00FA06DB" w:rsidP="00FA06DB">
      <w:pPr>
        <w:pStyle w:val="Plattetekst"/>
      </w:pPr>
      <w:r w:rsidRPr="00ED0C36">
        <w:t>An incident response plan should at least:</w:t>
      </w:r>
    </w:p>
    <w:p w14:paraId="38B395F1" w14:textId="70C724F3" w:rsidR="00FA06DB" w:rsidRPr="00ED0C36" w:rsidRDefault="00FA06DB" w:rsidP="00ED0C36">
      <w:pPr>
        <w:pStyle w:val="Lijstopsomteken"/>
        <w:rPr>
          <w:sz w:val="22"/>
        </w:rPr>
      </w:pPr>
      <w:r w:rsidRPr="00ED0C36">
        <w:rPr>
          <w:sz w:val="22"/>
        </w:rPr>
        <w:lastRenderedPageBreak/>
        <w:t xml:space="preserve">List prioritised actions to perform </w:t>
      </w:r>
      <w:r w:rsidR="0068505E" w:rsidRPr="00ED0C36">
        <w:rPr>
          <w:sz w:val="22"/>
        </w:rPr>
        <w:t xml:space="preserve">(or not to perform) </w:t>
      </w:r>
      <w:r w:rsidR="00564DC0" w:rsidRPr="00ED0C36">
        <w:rPr>
          <w:sz w:val="22"/>
        </w:rPr>
        <w:t xml:space="preserve">immediately </w:t>
      </w:r>
      <w:r w:rsidRPr="00ED0C36">
        <w:rPr>
          <w:sz w:val="22"/>
        </w:rPr>
        <w:t>following a cyber incident</w:t>
      </w:r>
      <w:r w:rsidR="00ED0C36" w:rsidRPr="00ED0C36">
        <w:rPr>
          <w:sz w:val="22"/>
        </w:rPr>
        <w:t>,</w:t>
      </w:r>
    </w:p>
    <w:p w14:paraId="12F31D0A" w14:textId="4D1F867A" w:rsidR="00FA06DB" w:rsidRPr="00ED0C36" w:rsidRDefault="0068505E" w:rsidP="00ED0C36">
      <w:pPr>
        <w:pStyle w:val="Lijstopsomteken"/>
        <w:rPr>
          <w:sz w:val="22"/>
        </w:rPr>
      </w:pPr>
      <w:r w:rsidRPr="00ED0C36">
        <w:rPr>
          <w:sz w:val="22"/>
        </w:rPr>
        <w:t>Contain a l</w:t>
      </w:r>
      <w:r w:rsidR="00FA06DB" w:rsidRPr="00ED0C36">
        <w:rPr>
          <w:sz w:val="22"/>
        </w:rPr>
        <w:t xml:space="preserve">ist of </w:t>
      </w:r>
      <w:r w:rsidRPr="00ED0C36">
        <w:rPr>
          <w:sz w:val="22"/>
        </w:rPr>
        <w:t>responsible persons and entities and their contact details</w:t>
      </w:r>
      <w:r w:rsidR="00ED0C36" w:rsidRPr="00ED0C36">
        <w:rPr>
          <w:sz w:val="22"/>
        </w:rPr>
        <w:t>,</w:t>
      </w:r>
    </w:p>
    <w:p w14:paraId="2A20974D" w14:textId="354AF626" w:rsidR="0068505E" w:rsidRPr="00ED0C36" w:rsidRDefault="0068505E" w:rsidP="00ED0C36">
      <w:pPr>
        <w:pStyle w:val="Lijstopsomteken"/>
        <w:rPr>
          <w:sz w:val="22"/>
        </w:rPr>
      </w:pPr>
      <w:r w:rsidRPr="00ED0C36">
        <w:rPr>
          <w:sz w:val="22"/>
        </w:rPr>
        <w:t>Describe the process to follow, which in many cases will be a crisis management plan</w:t>
      </w:r>
      <w:r w:rsidR="00ED0C36" w:rsidRPr="00ED0C36">
        <w:rPr>
          <w:sz w:val="22"/>
        </w:rPr>
        <w:t>,</w:t>
      </w:r>
    </w:p>
    <w:p w14:paraId="3D287038" w14:textId="0503F6B2" w:rsidR="00CC6089" w:rsidRPr="00ED0C36" w:rsidRDefault="00CC6089" w:rsidP="00ED0C36">
      <w:pPr>
        <w:pStyle w:val="Lijstopsomteken"/>
        <w:rPr>
          <w:sz w:val="22"/>
        </w:rPr>
      </w:pPr>
      <w:r w:rsidRPr="00ED0C36">
        <w:rPr>
          <w:sz w:val="22"/>
        </w:rPr>
        <w:t>Be practice</w:t>
      </w:r>
      <w:r w:rsidR="006309FB" w:rsidRPr="00ED0C36">
        <w:rPr>
          <w:sz w:val="22"/>
        </w:rPr>
        <w:t>d</w:t>
      </w:r>
      <w:r w:rsidRPr="00ED0C36">
        <w:rPr>
          <w:sz w:val="22"/>
        </w:rPr>
        <w:t xml:space="preserve"> and reviewed regularly.</w:t>
      </w:r>
    </w:p>
    <w:p w14:paraId="54E461C0" w14:textId="77777777" w:rsidR="00CC6089" w:rsidRPr="00ED0C36" w:rsidRDefault="00CC6089" w:rsidP="00CC6089">
      <w:pPr>
        <w:pStyle w:val="Bullet1"/>
        <w:numPr>
          <w:ilvl w:val="0"/>
          <w:numId w:val="0"/>
        </w:numPr>
      </w:pPr>
    </w:p>
    <w:p w14:paraId="2F03BA6F" w14:textId="28114238" w:rsidR="00CC6089" w:rsidRPr="00ED0C36" w:rsidRDefault="003E0B0D" w:rsidP="006535B1">
      <w:pPr>
        <w:pStyle w:val="Plattetekst"/>
      </w:pPr>
      <w:r w:rsidRPr="00ED0C36">
        <w:t>While i</w:t>
      </w:r>
      <w:r w:rsidR="00CC6089" w:rsidRPr="00ED0C36">
        <w:t>ncident response focus</w:t>
      </w:r>
      <w:r w:rsidR="006309FB" w:rsidRPr="00ED0C36">
        <w:t>ses</w:t>
      </w:r>
      <w:r w:rsidR="00CC6089" w:rsidRPr="00ED0C36">
        <w:t xml:space="preserve"> on damage control</w:t>
      </w:r>
      <w:r w:rsidRPr="00ED0C36">
        <w:t>,</w:t>
      </w:r>
      <w:r w:rsidR="00CC6089" w:rsidRPr="00ED0C36">
        <w:t xml:space="preserve"> </w:t>
      </w:r>
      <w:r w:rsidRPr="00ED0C36">
        <w:t>i</w:t>
      </w:r>
      <w:r w:rsidR="00CC6089" w:rsidRPr="00ED0C36">
        <w:t>ncident recovery focus</w:t>
      </w:r>
      <w:r w:rsidR="006309FB" w:rsidRPr="00ED0C36">
        <w:t>ses</w:t>
      </w:r>
      <w:r w:rsidR="00CC6089" w:rsidRPr="00ED0C36">
        <w:t xml:space="preserve"> on </w:t>
      </w:r>
      <w:r w:rsidR="006309FB" w:rsidRPr="00ED0C36">
        <w:t xml:space="preserve">the process of returning to normal </w:t>
      </w:r>
      <w:r w:rsidR="006535B1">
        <w:t>operation</w:t>
      </w:r>
      <w:r w:rsidR="006309FB" w:rsidRPr="00ED0C36">
        <w:t>.</w:t>
      </w:r>
      <w:r w:rsidR="006535B1">
        <w:t xml:space="preserve"> Incident recovery is often referred to as </w:t>
      </w:r>
      <w:r w:rsidR="006535B1" w:rsidRPr="006535B1">
        <w:rPr>
          <w:i/>
          <w:iCs/>
        </w:rPr>
        <w:t>disaster recovery</w:t>
      </w:r>
      <w:r w:rsidR="006535B1">
        <w:t>.</w:t>
      </w:r>
    </w:p>
    <w:p w14:paraId="0ECE7817" w14:textId="3131CF17" w:rsidR="003E0B0D" w:rsidRPr="00ED0C36" w:rsidRDefault="003E0B0D" w:rsidP="006535B1">
      <w:pPr>
        <w:pStyle w:val="Plattetekst"/>
      </w:pPr>
      <w:r w:rsidRPr="00ED0C36">
        <w:t>An incident recovery plan should at least:</w:t>
      </w:r>
    </w:p>
    <w:p w14:paraId="0E19645F" w14:textId="21618853" w:rsidR="003E0B0D" w:rsidRPr="00ED0C36" w:rsidRDefault="003E0B0D" w:rsidP="00ED0C36">
      <w:pPr>
        <w:pStyle w:val="Lijstopsomteken"/>
        <w:rPr>
          <w:sz w:val="22"/>
        </w:rPr>
      </w:pPr>
      <w:r w:rsidRPr="00ED0C36">
        <w:rPr>
          <w:sz w:val="22"/>
        </w:rPr>
        <w:t>Include check lists to complete before starting recovery</w:t>
      </w:r>
      <w:r w:rsidR="00ED0C36" w:rsidRPr="00ED0C36">
        <w:rPr>
          <w:sz w:val="22"/>
        </w:rPr>
        <w:t>,</w:t>
      </w:r>
    </w:p>
    <w:p w14:paraId="0A3A1169" w14:textId="236296AE" w:rsidR="003E0B0D" w:rsidRPr="00ED0C36" w:rsidRDefault="003E0B0D" w:rsidP="00ED0C36">
      <w:pPr>
        <w:pStyle w:val="Lijstopsomteken"/>
        <w:rPr>
          <w:sz w:val="22"/>
        </w:rPr>
      </w:pPr>
      <w:r w:rsidRPr="00ED0C36">
        <w:rPr>
          <w:sz w:val="22"/>
        </w:rPr>
        <w:t>List prioritised actions for restoration of systems and services</w:t>
      </w:r>
      <w:r w:rsidR="00ED0C36" w:rsidRPr="00ED0C36">
        <w:rPr>
          <w:sz w:val="22"/>
        </w:rPr>
        <w:t>,</w:t>
      </w:r>
    </w:p>
    <w:p w14:paraId="15C5E587" w14:textId="1A3C389E" w:rsidR="003E0B0D" w:rsidRPr="00ED0C36" w:rsidRDefault="00C36542" w:rsidP="00ED0C36">
      <w:pPr>
        <w:pStyle w:val="Lijstopsomteken"/>
        <w:rPr>
          <w:sz w:val="22"/>
        </w:rPr>
      </w:pPr>
      <w:r w:rsidRPr="00ED0C36">
        <w:rPr>
          <w:sz w:val="22"/>
        </w:rPr>
        <w:t>Follow a “plan-do-check-act” methodology to ensure correct restoration</w:t>
      </w:r>
      <w:r w:rsidR="00ED0C36" w:rsidRPr="00ED0C36">
        <w:rPr>
          <w:sz w:val="22"/>
        </w:rPr>
        <w:t>,</w:t>
      </w:r>
    </w:p>
    <w:p w14:paraId="40D2ADE2" w14:textId="285A7A12" w:rsidR="00ED0C36" w:rsidRPr="00ED0C36" w:rsidRDefault="00ED0C36" w:rsidP="00ED0C36">
      <w:pPr>
        <w:pStyle w:val="Lijstopsomteken"/>
        <w:rPr>
          <w:sz w:val="22"/>
        </w:rPr>
      </w:pPr>
      <w:r w:rsidRPr="00ED0C36">
        <w:rPr>
          <w:sz w:val="22"/>
        </w:rPr>
        <w:t xml:space="preserve">Include a verified list of </w:t>
      </w:r>
      <w:r w:rsidR="006535B1">
        <w:rPr>
          <w:sz w:val="22"/>
        </w:rPr>
        <w:t>required</w:t>
      </w:r>
      <w:r w:rsidRPr="00ED0C36">
        <w:rPr>
          <w:sz w:val="22"/>
        </w:rPr>
        <w:t xml:space="preserve"> resources, like installation media</w:t>
      </w:r>
      <w:r w:rsidR="006535B1">
        <w:rPr>
          <w:sz w:val="22"/>
        </w:rPr>
        <w:t xml:space="preserve"> and backups.</w:t>
      </w:r>
    </w:p>
    <w:p w14:paraId="71077BFD" w14:textId="77777777" w:rsidR="006309FB" w:rsidRDefault="006309FB" w:rsidP="00CC6089">
      <w:pPr>
        <w:pStyle w:val="Bullet1"/>
        <w:numPr>
          <w:ilvl w:val="0"/>
          <w:numId w:val="0"/>
        </w:numPr>
      </w:pPr>
    </w:p>
    <w:p w14:paraId="03EEEB80" w14:textId="51E1C206" w:rsidR="0068505E" w:rsidRDefault="00ED0C36" w:rsidP="00FA06DB">
      <w:pPr>
        <w:pStyle w:val="Plattetekst"/>
      </w:pPr>
      <w:r>
        <w:t xml:space="preserve">Incident response and recovery plans may include sensitive information and should be considered </w:t>
      </w:r>
      <w:r w:rsidR="006535B1">
        <w:t>confidential documents. Despite this, it is good practice to have a physical copy available, as computer systems may not be available or safe to use during a cyber incident.</w:t>
      </w:r>
    </w:p>
    <w:p w14:paraId="7752EBD8" w14:textId="09FB9BCF" w:rsidR="00C12832" w:rsidRDefault="00676D49" w:rsidP="00FA06DB">
      <w:pPr>
        <w:pStyle w:val="Plattetekst"/>
      </w:pPr>
      <w:r>
        <w:t xml:space="preserve">Incident response and recovery are part of most available </w:t>
      </w:r>
      <w:r w:rsidR="005623F7">
        <w:t xml:space="preserve">cyber security </w:t>
      </w:r>
      <w:r>
        <w:t>standards and best practices and specialised training is available if desired.</w:t>
      </w:r>
    </w:p>
    <w:p w14:paraId="7568B913" w14:textId="77777777" w:rsidR="008D1873" w:rsidRPr="00FA06DB" w:rsidRDefault="008D1873" w:rsidP="00FA06DB">
      <w:pPr>
        <w:pStyle w:val="Plattetekst"/>
      </w:pPr>
    </w:p>
    <w:p w14:paraId="466E4451" w14:textId="1864B06F" w:rsidR="000266CF" w:rsidRDefault="000266CF" w:rsidP="000266CF">
      <w:pPr>
        <w:pStyle w:val="Kop2"/>
      </w:pPr>
      <w:bookmarkStart w:id="12" w:name="_Toc149131475"/>
      <w:r w:rsidRPr="002C5492">
        <w:t>Business Continuity</w:t>
      </w:r>
      <w:r>
        <w:t xml:space="preserve"> management</w:t>
      </w:r>
      <w:bookmarkEnd w:id="12"/>
    </w:p>
    <w:p w14:paraId="09608EA7" w14:textId="410CAD5D" w:rsidR="006535B1" w:rsidRDefault="006535B1" w:rsidP="006535B1">
      <w:pPr>
        <w:pStyle w:val="Plattetekst"/>
      </w:pPr>
      <w:r>
        <w:t>While incident response and recovery address a cyber incident, Business Continuity Management (BCM) addresses operational processes during a period where normal operation is not possible, due to a variety of events, including cyber incidents.</w:t>
      </w:r>
      <w:r w:rsidR="00676D49">
        <w:t xml:space="preserve"> It may be combined with disaster recovery in a broader sense, as e.g. flooding may also be considered a disaster. It is important to note the difference in focus on either the </w:t>
      </w:r>
      <w:r w:rsidR="00AA59EA">
        <w:t>origin or the operational process.</w:t>
      </w:r>
    </w:p>
    <w:p w14:paraId="439412BB" w14:textId="3774BB8E" w:rsidR="00676D49" w:rsidRDefault="00676D49" w:rsidP="006535B1">
      <w:pPr>
        <w:pStyle w:val="Plattetekst"/>
      </w:pPr>
      <w:r>
        <w:t>The process of Business Continuity Management</w:t>
      </w:r>
      <w:r w:rsidR="00AA59EA">
        <w:t xml:space="preserve"> should follow the following steps:</w:t>
      </w:r>
    </w:p>
    <w:p w14:paraId="1B5FF93A" w14:textId="45A377E5" w:rsidR="00AA59EA" w:rsidRPr="005623F7" w:rsidRDefault="00AA59EA" w:rsidP="005623F7">
      <w:pPr>
        <w:pStyle w:val="List1"/>
      </w:pPr>
      <w:r w:rsidRPr="005623F7">
        <w:t>Identify (mission) critical processes in the organisation.</w:t>
      </w:r>
    </w:p>
    <w:p w14:paraId="6BEADD61" w14:textId="72D32A16" w:rsidR="00AA59EA" w:rsidRPr="005623F7" w:rsidRDefault="00AA59EA" w:rsidP="005623F7">
      <w:pPr>
        <w:pStyle w:val="List1"/>
      </w:pPr>
      <w:r w:rsidRPr="005623F7">
        <w:t>Identify systems and processes supporting the (mission) critical processes.</w:t>
      </w:r>
    </w:p>
    <w:p w14:paraId="694FBAAF" w14:textId="37F2CE9B" w:rsidR="00AA59EA" w:rsidRPr="005623F7" w:rsidRDefault="00AA59EA" w:rsidP="005623F7">
      <w:pPr>
        <w:pStyle w:val="List1"/>
      </w:pPr>
      <w:r w:rsidRPr="005623F7">
        <w:t>Identify means of working around supporting systems and processes in case they are temporarily or permanently unavailable. This may also include alternative ways of working.</w:t>
      </w:r>
      <w:r w:rsidR="008D2BBC" w:rsidRPr="005623F7">
        <w:t xml:space="preserve"> It is recommended to do this for </w:t>
      </w:r>
      <w:r w:rsidR="005623F7" w:rsidRPr="005623F7">
        <w:t>multiple timelines as work-arounds may only be acceptable for a limited period.</w:t>
      </w:r>
    </w:p>
    <w:p w14:paraId="1D767F6B" w14:textId="04BD5FB7" w:rsidR="00AA59EA" w:rsidRPr="005623F7" w:rsidRDefault="00AA59EA" w:rsidP="005623F7">
      <w:pPr>
        <w:pStyle w:val="List1"/>
      </w:pPr>
      <w:r w:rsidRPr="005623F7">
        <w:t xml:space="preserve">Identify required assets for work-arounds and alternative ways of working and </w:t>
      </w:r>
      <w:r w:rsidR="008D2BBC" w:rsidRPr="005623F7">
        <w:t>make sure these are available</w:t>
      </w:r>
      <w:r w:rsidR="00AB345E">
        <w:t xml:space="preserve"> and working</w:t>
      </w:r>
      <w:r w:rsidR="008D2BBC" w:rsidRPr="005623F7">
        <w:t>.</w:t>
      </w:r>
    </w:p>
    <w:p w14:paraId="11659490" w14:textId="63A9E8FA" w:rsidR="008D2BBC" w:rsidRPr="005623F7" w:rsidRDefault="008D2BBC" w:rsidP="005623F7">
      <w:pPr>
        <w:pStyle w:val="List1"/>
      </w:pPr>
      <w:r w:rsidRPr="005623F7">
        <w:t>Practice</w:t>
      </w:r>
      <w:r w:rsidR="005623F7" w:rsidRPr="005623F7">
        <w:t>, improve and review.</w:t>
      </w:r>
    </w:p>
    <w:p w14:paraId="15C89227" w14:textId="2511E008" w:rsidR="005623F7" w:rsidRDefault="005623F7" w:rsidP="006535B1">
      <w:pPr>
        <w:pStyle w:val="Plattetekst"/>
      </w:pPr>
      <w:r>
        <w:t>Note that it is not necessary to work with incident/disaster scenarios. Assuming unavailability of a system or process will often catch any possible scenario.</w:t>
      </w:r>
    </w:p>
    <w:p w14:paraId="02015BD6" w14:textId="77777777" w:rsidR="005623F7" w:rsidRDefault="005623F7" w:rsidP="006535B1">
      <w:pPr>
        <w:pStyle w:val="Plattetekst"/>
      </w:pPr>
      <w:r>
        <w:t>BCM is part of most available cyber security standards and best practices.</w:t>
      </w:r>
    </w:p>
    <w:p w14:paraId="2A6B6EE8" w14:textId="3DE82239" w:rsidR="00AA59EA" w:rsidRDefault="005623F7" w:rsidP="006535B1">
      <w:pPr>
        <w:pStyle w:val="Plattetekst"/>
      </w:pPr>
      <w:r>
        <w:t>Many organisations already have some kind of business continuity plan that is related to crisis management. It is suggested that existing plans are updates to include cyber security.</w:t>
      </w:r>
    </w:p>
    <w:p w14:paraId="72D9595C" w14:textId="77777777" w:rsidR="008D1873" w:rsidRPr="006535B1" w:rsidRDefault="008D1873" w:rsidP="006535B1">
      <w:pPr>
        <w:pStyle w:val="Plattetekst"/>
      </w:pPr>
    </w:p>
    <w:p w14:paraId="3A4FEFA5" w14:textId="77777777" w:rsidR="000266CF" w:rsidRPr="002C5492" w:rsidRDefault="000266CF" w:rsidP="000266CF">
      <w:pPr>
        <w:pStyle w:val="Kop2"/>
      </w:pPr>
      <w:bookmarkStart w:id="13" w:name="_Toc149131476"/>
      <w:r w:rsidRPr="002C5492">
        <w:lastRenderedPageBreak/>
        <w:t>Cyber security awareness</w:t>
      </w:r>
      <w:bookmarkEnd w:id="13"/>
    </w:p>
    <w:p w14:paraId="1C36576E" w14:textId="6581E6B9" w:rsidR="000266CF" w:rsidRDefault="00C27CD7" w:rsidP="00C27CD7">
      <w:pPr>
        <w:pStyle w:val="Plattetekst"/>
      </w:pPr>
      <w:r>
        <w:t>Research from many different organisations report that over 80% of data breaches have a human element, with the majority of cyber incidents start</w:t>
      </w:r>
      <w:r w:rsidR="00810C16">
        <w:t>ing</w:t>
      </w:r>
      <w:r>
        <w:t xml:space="preserve"> with phishing, either via communication media like e-mail/chat or physically. This may be summarised as “social engineering”. It confirms that humans are the weakest link in cyber security and </w:t>
      </w:r>
      <w:r w:rsidR="00810C16">
        <w:t xml:space="preserve">this </w:t>
      </w:r>
      <w:r>
        <w:t xml:space="preserve">requires </w:t>
      </w:r>
      <w:r w:rsidR="00810C16">
        <w:t>specific action</w:t>
      </w:r>
      <w:r>
        <w:t>.</w:t>
      </w:r>
    </w:p>
    <w:p w14:paraId="1D16D29C" w14:textId="664FE789" w:rsidR="00810C16" w:rsidRDefault="00810C16" w:rsidP="00C27CD7">
      <w:pPr>
        <w:pStyle w:val="Plattetekst"/>
      </w:pPr>
      <w:r>
        <w:t>There are many companies offering commercial training and testing of employees’ ability to recognise phishing and preach “cyber hygiene”. Offering for systems and procedures used in the maritime domain is limited though. It is suggested that IALA members develop their own awareness campaigns, tailored for their organisations, or work with a commercial provider of awareness training offering tailored solutions.</w:t>
      </w:r>
    </w:p>
    <w:p w14:paraId="4E6CC7D4" w14:textId="0436D19F" w:rsidR="000266CF" w:rsidRDefault="00810C16" w:rsidP="00C27CD7">
      <w:pPr>
        <w:pStyle w:val="Plattetekst"/>
      </w:pPr>
      <w:r>
        <w:t xml:space="preserve">Another factor of human element in cyber security is deliberate sabotage by employees, either because they are unhappy with their </w:t>
      </w:r>
      <w:r w:rsidR="008D1873">
        <w:t>employer,</w:t>
      </w:r>
      <w:r>
        <w:t xml:space="preserve"> or they are blackmailed</w:t>
      </w:r>
      <w:r w:rsidR="008D1873">
        <w:t>/</w:t>
      </w:r>
      <w:r>
        <w:t>offered money by criminals to perform malicious actions.</w:t>
      </w:r>
      <w:r w:rsidR="008D1873">
        <w:t xml:space="preserve"> Awareness of these risks is important. An organisation’s Human Resources department may be able to assist in mitigating against these risks.</w:t>
      </w:r>
    </w:p>
    <w:p w14:paraId="6ED189A9" w14:textId="372546B1" w:rsidR="008D1873" w:rsidRDefault="008D1873" w:rsidP="00C27CD7">
      <w:pPr>
        <w:pStyle w:val="Plattetekst"/>
      </w:pPr>
      <w:r>
        <w:t>There are also technical solutions that help to mitigate risk from human error and malicious action, e.g. procedures that require multiple persons to always be involved or CCTV monitoring.</w:t>
      </w:r>
    </w:p>
    <w:p w14:paraId="788AFDB1" w14:textId="77777777" w:rsidR="008D1873" w:rsidRPr="00C27CD7" w:rsidRDefault="008D1873" w:rsidP="00C27CD7">
      <w:pPr>
        <w:pStyle w:val="Plattetekst"/>
      </w:pPr>
    </w:p>
    <w:p w14:paraId="33D1545F" w14:textId="2A8B4C92" w:rsidR="00144B32" w:rsidRPr="00144B32" w:rsidRDefault="00144B32" w:rsidP="00144B32">
      <w:pPr>
        <w:pStyle w:val="Kop2"/>
      </w:pPr>
      <w:bookmarkStart w:id="14" w:name="_Toc149131477"/>
      <w:r w:rsidRPr="00144B32">
        <w:t xml:space="preserve">Information </w:t>
      </w:r>
      <w:r w:rsidR="00412336">
        <w:t xml:space="preserve">sources and </w:t>
      </w:r>
      <w:r w:rsidRPr="00144B32">
        <w:t>sharing</w:t>
      </w:r>
      <w:bookmarkEnd w:id="14"/>
    </w:p>
    <w:p w14:paraId="4322CC9E" w14:textId="3CC6E64C" w:rsidR="00A22437" w:rsidRDefault="00A22437" w:rsidP="00144B32">
      <w:pPr>
        <w:pStyle w:val="Plattetekst"/>
      </w:pPr>
      <w:r>
        <w:t>Most governments have a cyber security department that shares news on cyber security topics, in particular newly discovered vulnerabilities that are published, along with recommended action if the vulnerability applies to you. Also many vendors of systems offer cyber-related information for their products. It is good to selectively subscribe to newsletters that offer reliable information on such topics, so to be aware of trends and any new threads.</w:t>
      </w:r>
    </w:p>
    <w:p w14:paraId="009E8779" w14:textId="0EED6F82" w:rsidR="00144B32" w:rsidRPr="00144B32" w:rsidRDefault="00144B32" w:rsidP="00144B32">
      <w:pPr>
        <w:pStyle w:val="Plattetekst"/>
      </w:pPr>
      <w:r w:rsidRPr="00144B32">
        <w:t>Information sharing between trusted parties helps organi</w:t>
      </w:r>
      <w:r w:rsidR="00412336">
        <w:t>s</w:t>
      </w:r>
      <w:r w:rsidRPr="00144B32">
        <w:t xml:space="preserve">ations to prevent </w:t>
      </w:r>
      <w:r w:rsidR="008D1873" w:rsidRPr="00144B32">
        <w:t>cyber-attacks</w:t>
      </w:r>
      <w:r w:rsidRPr="00144B32">
        <w:t xml:space="preserve"> at an early stage. To get early information on recent or emerging threats with the relevant indicators of compromise (IO</w:t>
      </w:r>
      <w:r w:rsidR="00412336">
        <w:t>C</w:t>
      </w:r>
      <w:r w:rsidRPr="00144B32">
        <w:t xml:space="preserve">s) and tactics, </w:t>
      </w:r>
      <w:r w:rsidR="008D1873" w:rsidRPr="00144B32">
        <w:t>techniques,</w:t>
      </w:r>
      <w:r w:rsidRPr="00144B32">
        <w:t xml:space="preserve"> and procedure (TTPs) help organi</w:t>
      </w:r>
      <w:r w:rsidR="00412336">
        <w:t>s</w:t>
      </w:r>
      <w:r w:rsidRPr="00144B32">
        <w:t xml:space="preserve">ations in early discovery of </w:t>
      </w:r>
      <w:r w:rsidR="008D1873" w:rsidRPr="00144B32">
        <w:t>cyber-attacks</w:t>
      </w:r>
      <w:r w:rsidRPr="00144B32">
        <w:t xml:space="preserve"> and feeds </w:t>
      </w:r>
      <w:r w:rsidR="00412336">
        <w:t>an</w:t>
      </w:r>
      <w:r w:rsidRPr="00144B32">
        <w:t xml:space="preserve"> intrusion detection system</w:t>
      </w:r>
      <w:r w:rsidR="00412336">
        <w:t xml:space="preserve"> </w:t>
      </w:r>
      <w:r w:rsidRPr="00144B32">
        <w:t xml:space="preserve">(IDS) if present. </w:t>
      </w:r>
    </w:p>
    <w:p w14:paraId="5CBFE0F5" w14:textId="6A94E9D5" w:rsidR="00144B32" w:rsidRPr="00144B32" w:rsidRDefault="00144B32" w:rsidP="00144B32">
      <w:pPr>
        <w:pStyle w:val="Plattetekst"/>
      </w:pPr>
      <w:r w:rsidRPr="00144B32">
        <w:t>Furthermore</w:t>
      </w:r>
      <w:r w:rsidR="008D1873">
        <w:t>,</w:t>
      </w:r>
      <w:r w:rsidRPr="00144B32">
        <w:t xml:space="preserve"> information sharing between trusted parties for example about; recent experiences with </w:t>
      </w:r>
      <w:r w:rsidR="008D1873" w:rsidRPr="00144B32">
        <w:t>cyber-attacks</w:t>
      </w:r>
      <w:r w:rsidRPr="00144B32">
        <w:t>, discovered vulnerabilities and/or mitigation strategies helps others to thwart attacks at an early stage.</w:t>
      </w:r>
    </w:p>
    <w:p w14:paraId="4825F317" w14:textId="142C3C39" w:rsidR="00144B32" w:rsidRPr="00144B32" w:rsidRDefault="00144B32" w:rsidP="00144B32">
      <w:pPr>
        <w:pStyle w:val="Plattetekst"/>
      </w:pPr>
      <w:r w:rsidRPr="00144B32">
        <w:t>This sharing of information is commonly facilitated by Information Sharing and Analysis Centres (ISACs). ISACs are non-profit organi</w:t>
      </w:r>
      <w:r w:rsidR="001060D3">
        <w:t>s</w:t>
      </w:r>
      <w:r w:rsidRPr="00144B32">
        <w:t>ations</w:t>
      </w:r>
      <w:r w:rsidR="001060D3">
        <w:t xml:space="preserve"> or cooperati</w:t>
      </w:r>
      <w:r w:rsidR="008D1873">
        <w:t>ves</w:t>
      </w:r>
      <w:r w:rsidRPr="00144B32">
        <w:t xml:space="preserve"> that provide a central resource for gathering information on cyber threats (in many cases to critical infrastructure) as well as allow two-way sharing of information between the private and the public sector. </w:t>
      </w:r>
    </w:p>
    <w:p w14:paraId="37B9BCE3" w14:textId="7CC8CF5C" w:rsidR="002C5492" w:rsidRPr="00144B32" w:rsidRDefault="00144B32" w:rsidP="00144B32">
      <w:pPr>
        <w:pStyle w:val="Plattetekst"/>
      </w:pPr>
      <w:r w:rsidRPr="00144B32">
        <w:t>IALA members are encouraged to participate in ISACs relevant for their region and/or sector.</w:t>
      </w:r>
      <w:r w:rsidR="001060D3">
        <w:t xml:space="preserve"> A national/governmental cyber security department can often inform about the availability of</w:t>
      </w:r>
      <w:r w:rsidR="008D1873">
        <w:t xml:space="preserve"> such</w:t>
      </w:r>
      <w:r w:rsidR="001060D3">
        <w:t xml:space="preserve"> ISACs.</w:t>
      </w:r>
    </w:p>
    <w:bookmarkEnd w:id="3"/>
    <w:p w14:paraId="445F7641" w14:textId="77777777" w:rsidR="00C5605B" w:rsidRPr="00C5605B" w:rsidRDefault="00C5605B" w:rsidP="00C5605B">
      <w:pPr>
        <w:rPr>
          <w:sz w:val="22"/>
        </w:rPr>
      </w:pPr>
    </w:p>
    <w:p w14:paraId="1D487BAC" w14:textId="77777777" w:rsidR="001351DE" w:rsidRPr="00F55AD7" w:rsidRDefault="00456543" w:rsidP="001351DE">
      <w:pPr>
        <w:pStyle w:val="Kop1"/>
      </w:pPr>
      <w:bookmarkStart w:id="15" w:name="_Toc149131478"/>
      <w:r>
        <w:t>Considerations</w:t>
      </w:r>
      <w:r w:rsidR="000A7644">
        <w:t xml:space="preserve"> for ATON</w:t>
      </w:r>
      <w:bookmarkEnd w:id="15"/>
    </w:p>
    <w:p w14:paraId="00BD4A15" w14:textId="77777777" w:rsidR="001351DE" w:rsidRPr="00F55AD7" w:rsidRDefault="001351DE" w:rsidP="001351DE">
      <w:pPr>
        <w:pStyle w:val="Heading1separationline"/>
      </w:pPr>
    </w:p>
    <w:p w14:paraId="669EAD39" w14:textId="40C9201C" w:rsidR="00CB2E56" w:rsidRDefault="00AF3517" w:rsidP="00174F96">
      <w:pPr>
        <w:pStyle w:val="Plattetekst"/>
        <w:rPr>
          <w:lang w:val="en-US"/>
        </w:rPr>
      </w:pPr>
      <w:r>
        <w:t xml:space="preserve">An </w:t>
      </w:r>
      <w:r w:rsidR="008110C2">
        <w:t xml:space="preserve">Aid to Navigation </w:t>
      </w:r>
      <w:r w:rsidR="00E1554C">
        <w:t>(</w:t>
      </w:r>
      <w:r w:rsidR="00E378B3">
        <w:t>A</w:t>
      </w:r>
      <w:r w:rsidR="0066400E">
        <w:t>to</w:t>
      </w:r>
      <w:r w:rsidR="00E378B3">
        <w:t>N</w:t>
      </w:r>
      <w:r w:rsidR="00E1554C">
        <w:t>)</w:t>
      </w:r>
      <w:r w:rsidR="00E378B3">
        <w:t xml:space="preserve"> </w:t>
      </w:r>
      <w:r>
        <w:t xml:space="preserve">is </w:t>
      </w:r>
      <w:r w:rsidRPr="0017659A">
        <w:t>a device, system or service, external to vessels, designed and operated to enhance safe and efficient navigation of individual vessels and/or vessel traffic</w:t>
      </w:r>
      <w:r w:rsidR="00F95F18" w:rsidRPr="0017659A">
        <w:t xml:space="preserve">. </w:t>
      </w:r>
      <w:r w:rsidR="00077EAB">
        <w:t>Some</w:t>
      </w:r>
      <w:r w:rsidR="0048465B" w:rsidRPr="0017659A">
        <w:t xml:space="preserve"> types of </w:t>
      </w:r>
      <w:proofErr w:type="spellStart"/>
      <w:r w:rsidR="0048465B" w:rsidRPr="0017659A">
        <w:t>A</w:t>
      </w:r>
      <w:r w:rsidR="0066400E">
        <w:t>to</w:t>
      </w:r>
      <w:r w:rsidR="0048465B" w:rsidRPr="0017659A">
        <w:t>N</w:t>
      </w:r>
      <w:r w:rsidR="007D2755">
        <w:t>s</w:t>
      </w:r>
      <w:proofErr w:type="spellEnd"/>
      <w:r w:rsidR="0048465B" w:rsidRPr="0017659A">
        <w:t xml:space="preserve"> are</w:t>
      </w:r>
      <w:r w:rsidR="00174F96">
        <w:t>:</w:t>
      </w:r>
    </w:p>
    <w:p w14:paraId="28A24AB9" w14:textId="7EE1A08B" w:rsidR="00174F96" w:rsidRDefault="00174F96" w:rsidP="00174F96">
      <w:pPr>
        <w:pStyle w:val="Bullet1"/>
        <w:rPr>
          <w:lang w:val="en-US"/>
        </w:rPr>
      </w:pPr>
      <w:r>
        <w:rPr>
          <w:lang w:val="en-US"/>
        </w:rPr>
        <w:t>Physical A</w:t>
      </w:r>
      <w:r w:rsidR="0066400E">
        <w:rPr>
          <w:lang w:val="en-US"/>
        </w:rPr>
        <w:t>to</w:t>
      </w:r>
      <w:r>
        <w:rPr>
          <w:lang w:val="en-US"/>
        </w:rPr>
        <w:t>N:</w:t>
      </w:r>
    </w:p>
    <w:p w14:paraId="4B3A606B" w14:textId="30D8F48D" w:rsidR="00EE447A" w:rsidRDefault="00EE447A" w:rsidP="00EE447A">
      <w:pPr>
        <w:pStyle w:val="Bullet1"/>
        <w:numPr>
          <w:ilvl w:val="1"/>
          <w:numId w:val="12"/>
        </w:numPr>
        <w:rPr>
          <w:lang w:val="en-US"/>
        </w:rPr>
      </w:pPr>
      <w:r w:rsidRPr="0017659A">
        <w:rPr>
          <w:lang w:val="en-US"/>
        </w:rPr>
        <w:t>Visual</w:t>
      </w:r>
      <w:r>
        <w:rPr>
          <w:lang w:val="en-US"/>
        </w:rPr>
        <w:t xml:space="preserve"> A</w:t>
      </w:r>
      <w:r w:rsidR="0066400E">
        <w:rPr>
          <w:lang w:val="en-US"/>
        </w:rPr>
        <w:t>to</w:t>
      </w:r>
      <w:r>
        <w:rPr>
          <w:lang w:val="en-US"/>
        </w:rPr>
        <w:t>N</w:t>
      </w:r>
      <w:r w:rsidRPr="0017659A">
        <w:rPr>
          <w:lang w:val="en-US"/>
        </w:rPr>
        <w:t xml:space="preserve">: Lights, buoys, beacons, </w:t>
      </w:r>
      <w:proofErr w:type="spellStart"/>
      <w:r w:rsidRPr="0017659A">
        <w:rPr>
          <w:lang w:val="en-US"/>
        </w:rPr>
        <w:t>etc</w:t>
      </w:r>
      <w:proofErr w:type="spellEnd"/>
    </w:p>
    <w:p w14:paraId="1991D8E4" w14:textId="0E2A8909" w:rsidR="00EE447A" w:rsidRDefault="00EE447A" w:rsidP="00EE447A">
      <w:pPr>
        <w:pStyle w:val="Bullet1"/>
        <w:numPr>
          <w:ilvl w:val="1"/>
          <w:numId w:val="12"/>
        </w:numPr>
        <w:rPr>
          <w:lang w:val="en-US"/>
        </w:rPr>
      </w:pPr>
      <w:r w:rsidRPr="6F681F07">
        <w:rPr>
          <w:lang w:val="en-US"/>
        </w:rPr>
        <w:t>Audible A</w:t>
      </w:r>
      <w:r w:rsidR="0066400E">
        <w:rPr>
          <w:lang w:val="en-US"/>
        </w:rPr>
        <w:t>to</w:t>
      </w:r>
      <w:r w:rsidRPr="6F681F07">
        <w:rPr>
          <w:lang w:val="en-US"/>
        </w:rPr>
        <w:t xml:space="preserve">N: Bells, horns, Mariner Radio Activated Sound Signals (MRASS), </w:t>
      </w:r>
      <w:proofErr w:type="spellStart"/>
      <w:r w:rsidRPr="6F681F07">
        <w:rPr>
          <w:lang w:val="en-US"/>
        </w:rPr>
        <w:t>etc</w:t>
      </w:r>
      <w:proofErr w:type="spellEnd"/>
    </w:p>
    <w:p w14:paraId="7EBEABD4" w14:textId="2BC4EF5E" w:rsidR="00240852" w:rsidRPr="00367422" w:rsidRDefault="00240852" w:rsidP="00EE447A">
      <w:pPr>
        <w:pStyle w:val="Bullet1"/>
        <w:numPr>
          <w:ilvl w:val="1"/>
          <w:numId w:val="12"/>
        </w:numPr>
        <w:rPr>
          <w:lang w:val="en-US"/>
        </w:rPr>
      </w:pPr>
      <w:r>
        <w:rPr>
          <w:lang w:val="en-US"/>
        </w:rPr>
        <w:lastRenderedPageBreak/>
        <w:t>Radar reflectors</w:t>
      </w:r>
    </w:p>
    <w:p w14:paraId="0B3A6B83" w14:textId="47026C1D" w:rsidR="00EE447A" w:rsidRPr="00367422" w:rsidRDefault="00EE447A" w:rsidP="00EE447A">
      <w:pPr>
        <w:pStyle w:val="Bullet1"/>
        <w:rPr>
          <w:lang w:val="en-US"/>
        </w:rPr>
      </w:pPr>
      <w:r w:rsidRPr="6F681F07">
        <w:rPr>
          <w:lang w:val="en-US"/>
        </w:rPr>
        <w:t>Electronic (Automatic Identification System (AIS</w:t>
      </w:r>
      <w:r w:rsidR="00FA7615">
        <w:rPr>
          <w:lang w:val="en-US"/>
        </w:rPr>
        <w:t>)</w:t>
      </w:r>
      <w:r w:rsidRPr="6F681F07">
        <w:rPr>
          <w:lang w:val="en-US"/>
        </w:rPr>
        <w:t>) A</w:t>
      </w:r>
      <w:r w:rsidR="0066400E">
        <w:rPr>
          <w:lang w:val="en-US"/>
        </w:rPr>
        <w:t>to</w:t>
      </w:r>
      <w:r w:rsidRPr="6F681F07">
        <w:rPr>
          <w:lang w:val="en-US"/>
        </w:rPr>
        <w:t xml:space="preserve">N, radar </w:t>
      </w:r>
      <w:r w:rsidR="00240852">
        <w:rPr>
          <w:lang w:val="en-US"/>
        </w:rPr>
        <w:t>responder</w:t>
      </w:r>
      <w:r w:rsidRPr="6F681F07">
        <w:rPr>
          <w:lang w:val="en-US"/>
        </w:rPr>
        <w:t xml:space="preserve"> (R</w:t>
      </w:r>
      <w:r w:rsidR="0066400E">
        <w:rPr>
          <w:lang w:val="en-US"/>
        </w:rPr>
        <w:t>ACON</w:t>
      </w:r>
      <w:r w:rsidRPr="6F681F07">
        <w:rPr>
          <w:lang w:val="en-US"/>
        </w:rPr>
        <w:t>) and radar target enhancer)</w:t>
      </w:r>
      <w:r w:rsidR="0066400E">
        <w:rPr>
          <w:lang w:val="en-US"/>
        </w:rPr>
        <w:t xml:space="preserve"> and in the future the VDES (VHF Data Exchange System)</w:t>
      </w:r>
      <w:r w:rsidR="00FA7615">
        <w:rPr>
          <w:lang w:val="en-US"/>
        </w:rPr>
        <w:t xml:space="preserve"> and supporting systems, e.g. PNT</w:t>
      </w:r>
    </w:p>
    <w:p w14:paraId="71AE983B" w14:textId="26AD53F6" w:rsidR="00003A28" w:rsidRDefault="00003A28" w:rsidP="00AB7780">
      <w:pPr>
        <w:pStyle w:val="Bullet1"/>
      </w:pPr>
      <w:r>
        <w:t>Vessel Traffic Service (VTS)</w:t>
      </w:r>
    </w:p>
    <w:p w14:paraId="7CEB2DD7" w14:textId="406C6DB8" w:rsidR="00E722AD" w:rsidRDefault="00CE166A" w:rsidP="002B59A9">
      <w:pPr>
        <w:pStyle w:val="Geenafstand"/>
        <w:rPr>
          <w:sz w:val="22"/>
        </w:rPr>
      </w:pPr>
      <w:r>
        <w:rPr>
          <w:sz w:val="22"/>
        </w:rPr>
        <w:t xml:space="preserve"> </w:t>
      </w:r>
    </w:p>
    <w:p w14:paraId="7E235730" w14:textId="230D8E36" w:rsidR="00EE447A" w:rsidRDefault="00EE447A" w:rsidP="006C7A23">
      <w:pPr>
        <w:pStyle w:val="Plattetekst"/>
      </w:pPr>
      <w:r w:rsidRPr="2EC3DF72">
        <w:t xml:space="preserve">VTS and Position Navigation and Timing </w:t>
      </w:r>
      <w:r w:rsidR="00FA7615">
        <w:t xml:space="preserve">(PNT) </w:t>
      </w:r>
      <w:r w:rsidRPr="2EC3DF72">
        <w:t>are discussed in separate chapters.</w:t>
      </w:r>
    </w:p>
    <w:p w14:paraId="78BFCBB2" w14:textId="77777777" w:rsidR="006739DC" w:rsidRDefault="006739DC" w:rsidP="0060563A">
      <w:pPr>
        <w:pStyle w:val="Plattetekst"/>
      </w:pPr>
    </w:p>
    <w:p w14:paraId="796FB917" w14:textId="2ECE396D" w:rsidR="00EE447A" w:rsidRDefault="00EE447A" w:rsidP="0060563A">
      <w:pPr>
        <w:pStyle w:val="Plattetekst"/>
      </w:pPr>
      <w:r w:rsidRPr="6F681F07">
        <w:t xml:space="preserve">An AIS AtoN can be implemented in three ways, physical, synthetic, and virtual.  A physical AIS AtoN Station is an AIS station located on an AtoN that physically exists.  A synthetic AIS AtoN is </w:t>
      </w:r>
      <w:r w:rsidR="00917EE4">
        <w:t xml:space="preserve">a AtoN that physically </w:t>
      </w:r>
      <w:proofErr w:type="gramStart"/>
      <w:r w:rsidR="00917EE4">
        <w:t>exists</w:t>
      </w:r>
      <w:proofErr w:type="gramEnd"/>
      <w:r w:rsidR="00917EE4">
        <w:t xml:space="preserve"> but the location is </w:t>
      </w:r>
      <w:r w:rsidRPr="6F681F07">
        <w:t>transmitted from an</w:t>
      </w:r>
      <w:r w:rsidR="00240852">
        <w:t>other</w:t>
      </w:r>
      <w:r w:rsidR="00444377">
        <w:t xml:space="preserve"> AIS station</w:t>
      </w:r>
      <w:r w:rsidRPr="6F681F07">
        <w:t xml:space="preserve"> located remotely</w:t>
      </w:r>
      <w:r w:rsidR="00917EE4">
        <w:t xml:space="preserve">, but in the </w:t>
      </w:r>
      <w:r w:rsidR="00917EE4" w:rsidRPr="00917EE4">
        <w:t>close proximity</w:t>
      </w:r>
      <w:r w:rsidR="00917EE4">
        <w:t xml:space="preserve"> of</w:t>
      </w:r>
      <w:r w:rsidRPr="6F681F07">
        <w:t xml:space="preserve"> the </w:t>
      </w:r>
      <w:r w:rsidR="00917EE4">
        <w:t xml:space="preserve">physical </w:t>
      </w:r>
      <w:r w:rsidRPr="6F681F07">
        <w:t>AtoN. A virtual AIS AtoN broadcast is transmitted from an AIS station for an AtoN that does not physically exist.</w:t>
      </w:r>
      <w:r w:rsidR="00240852">
        <w:t xml:space="preserve"> This virtual AIS AtoN is projected on </w:t>
      </w:r>
      <w:r w:rsidR="00444377">
        <w:t xml:space="preserve">an AIS overlay on the </w:t>
      </w:r>
      <w:r w:rsidR="00240852">
        <w:t xml:space="preserve">Radar, ECDIS and ECS charts but </w:t>
      </w:r>
      <w:r w:rsidR="00444377">
        <w:t>has no physical presence</w:t>
      </w:r>
      <w:r w:rsidR="00240852">
        <w:t>.</w:t>
      </w:r>
      <w:r w:rsidRPr="6F681F07">
        <w:t xml:space="preserve">  </w:t>
      </w:r>
    </w:p>
    <w:p w14:paraId="745A2737" w14:textId="5BFB6B61" w:rsidR="00AD16D7" w:rsidRDefault="00EE447A" w:rsidP="00AD16D7">
      <w:pPr>
        <w:pStyle w:val="Plattetekst"/>
        <w:rPr>
          <w:lang w:val="en-US"/>
        </w:rPr>
      </w:pPr>
      <w:r w:rsidRPr="6F681F07">
        <w:t>AIS A</w:t>
      </w:r>
      <w:r w:rsidR="00917EE4">
        <w:t>to</w:t>
      </w:r>
      <w:r w:rsidRPr="6F681F07">
        <w:t>N are, in essence, radio messages transmitted via computer programmable radios, which augment a buoy</w:t>
      </w:r>
      <w:r w:rsidR="00685AF7">
        <w:t>, a</w:t>
      </w:r>
      <w:r w:rsidRPr="6F681F07">
        <w:t xml:space="preserve"> beacon</w:t>
      </w:r>
      <w:r w:rsidR="00685AF7">
        <w:t>, or any other type of AtoN</w:t>
      </w:r>
      <w:r w:rsidRPr="6F681F07">
        <w:t xml:space="preserve"> or provide independent </w:t>
      </w:r>
      <w:r w:rsidR="00917EE4">
        <w:t>data</w:t>
      </w:r>
      <w:r w:rsidRPr="6F681F07">
        <w:t xml:space="preserve"> of navigational significance.</w:t>
      </w:r>
      <w:r w:rsidR="00444377">
        <w:t xml:space="preserve">  AIS uses GNSS for position and time information, therefore it shares a GNSS vulnerability with other receivers. </w:t>
      </w:r>
      <w:r w:rsidR="007D2755">
        <w:rPr>
          <w:lang w:val="en-US"/>
        </w:rPr>
        <w:t xml:space="preserve">AIS </w:t>
      </w:r>
      <w:proofErr w:type="spellStart"/>
      <w:r w:rsidRPr="6F681F07">
        <w:rPr>
          <w:lang w:val="en-US"/>
        </w:rPr>
        <w:t>A</w:t>
      </w:r>
      <w:r w:rsidR="007D2755">
        <w:rPr>
          <w:lang w:val="en-US"/>
        </w:rPr>
        <w:t>to</w:t>
      </w:r>
      <w:r w:rsidRPr="6F681F07">
        <w:rPr>
          <w:lang w:val="en-US"/>
        </w:rPr>
        <w:t>N</w:t>
      </w:r>
      <w:proofErr w:type="spellEnd"/>
      <w:r w:rsidRPr="6F681F07">
        <w:rPr>
          <w:lang w:val="en-US"/>
        </w:rPr>
        <w:t xml:space="preserve"> </w:t>
      </w:r>
      <w:r w:rsidR="00AD16D7">
        <w:rPr>
          <w:lang w:val="en-US"/>
        </w:rPr>
        <w:t>can be used to share data from mounted sensors, such as</w:t>
      </w:r>
      <w:r w:rsidRPr="6F681F07">
        <w:rPr>
          <w:lang w:val="en-US"/>
        </w:rPr>
        <w:t xml:space="preserve"> hydrographic</w:t>
      </w:r>
      <w:r w:rsidR="00AD16D7">
        <w:rPr>
          <w:lang w:val="en-US"/>
        </w:rPr>
        <w:t xml:space="preserve"> and other data. </w:t>
      </w:r>
      <w:commentRangeStart w:id="16"/>
      <w:r w:rsidRPr="6F681F07">
        <w:rPr>
          <w:lang w:val="en-US"/>
        </w:rPr>
        <w:t xml:space="preserve"> and Maritime Safety Information</w:t>
      </w:r>
      <w:commentRangeEnd w:id="16"/>
      <w:r w:rsidR="00AD16D7">
        <w:rPr>
          <w:rStyle w:val="Verwijzingopmerking"/>
        </w:rPr>
        <w:commentReference w:id="16"/>
      </w:r>
      <w:r w:rsidRPr="6F681F07">
        <w:rPr>
          <w:lang w:val="en-US"/>
        </w:rPr>
        <w:t xml:space="preserve">. </w:t>
      </w:r>
    </w:p>
    <w:p w14:paraId="7794B69C" w14:textId="3EBFB41C" w:rsidR="00EE447A" w:rsidRDefault="00EE447A" w:rsidP="00AD16D7">
      <w:pPr>
        <w:pStyle w:val="Plattetekst"/>
      </w:pPr>
      <w:r w:rsidRPr="6F681F07">
        <w:rPr>
          <w:lang w:val="en-US"/>
        </w:rPr>
        <w:t>Administrations</w:t>
      </w:r>
      <w:r w:rsidR="007D2755">
        <w:rPr>
          <w:lang w:val="en-US"/>
        </w:rPr>
        <w:t>/waterway authorities</w:t>
      </w:r>
      <w:r w:rsidRPr="6F681F07">
        <w:rPr>
          <w:lang w:val="en-US"/>
        </w:rPr>
        <w:t xml:space="preserve"> must ensure the integrity of their signals, and provide mariners a way to verify the authenticity of the signals. </w:t>
      </w:r>
      <w:r w:rsidRPr="6F681F07">
        <w:t>This chapter focusses on A</w:t>
      </w:r>
      <w:r w:rsidR="007D2755">
        <w:t>to</w:t>
      </w:r>
      <w:r w:rsidRPr="6F681F07">
        <w:t>N and the means to ensure that valid messages, whether AIS or visual/audible/radio, are transmitted.  It also discusses A</w:t>
      </w:r>
      <w:r w:rsidR="00696C1D">
        <w:t>to</w:t>
      </w:r>
      <w:r w:rsidRPr="6F681F07">
        <w:t>N information management systems used for program management by A</w:t>
      </w:r>
      <w:r w:rsidR="00696C1D">
        <w:t>to</w:t>
      </w:r>
      <w:r w:rsidRPr="6F681F07">
        <w:t>N administrations.</w:t>
      </w:r>
    </w:p>
    <w:p w14:paraId="7B38643E" w14:textId="77777777" w:rsidR="00FD4BB0" w:rsidRDefault="00FD4BB0" w:rsidP="0060563A">
      <w:pPr>
        <w:pStyle w:val="Plattetekst"/>
      </w:pPr>
    </w:p>
    <w:p w14:paraId="08388A93" w14:textId="7E25B9C6" w:rsidR="005C10A3" w:rsidRDefault="005C10A3" w:rsidP="0060563A">
      <w:pPr>
        <w:pStyle w:val="Plattetekst"/>
        <w:rPr>
          <w:lang w:val="en-US"/>
        </w:rPr>
      </w:pPr>
      <w:r>
        <w:rPr>
          <w:lang w:val="en-US"/>
        </w:rPr>
        <w:t>The h</w:t>
      </w:r>
      <w:r w:rsidRPr="00E12B46">
        <w:rPr>
          <w:lang w:val="en-US"/>
        </w:rPr>
        <w:t xml:space="preserve">istorical </w:t>
      </w:r>
      <w:r>
        <w:rPr>
          <w:lang w:val="en-US"/>
        </w:rPr>
        <w:t>d</w:t>
      </w:r>
      <w:r w:rsidRPr="00E12B46">
        <w:rPr>
          <w:lang w:val="en-US"/>
        </w:rPr>
        <w:t xml:space="preserve">evelopment of </w:t>
      </w:r>
      <w:r>
        <w:rPr>
          <w:lang w:val="en-US"/>
        </w:rPr>
        <w:t>A</w:t>
      </w:r>
      <w:r w:rsidR="00CC0584">
        <w:rPr>
          <w:lang w:val="en-US"/>
        </w:rPr>
        <w:t>to</w:t>
      </w:r>
      <w:r>
        <w:rPr>
          <w:lang w:val="en-US"/>
        </w:rPr>
        <w:t>N</w:t>
      </w:r>
      <w:r w:rsidRPr="00E12B46">
        <w:rPr>
          <w:lang w:val="en-US"/>
        </w:rPr>
        <w:t xml:space="preserve"> monitoring </w:t>
      </w:r>
      <w:r>
        <w:rPr>
          <w:lang w:val="en-US"/>
        </w:rPr>
        <w:t xml:space="preserve">began with </w:t>
      </w:r>
      <w:r w:rsidRPr="00E12B46">
        <w:rPr>
          <w:lang w:val="en-US"/>
        </w:rPr>
        <w:t>human observation</w:t>
      </w:r>
      <w:r>
        <w:rPr>
          <w:lang w:val="en-US"/>
        </w:rPr>
        <w:t xml:space="preserve">, moved to a connected but closed </w:t>
      </w:r>
      <w:r w:rsidRPr="00E12B46">
        <w:rPr>
          <w:lang w:val="en-US"/>
        </w:rPr>
        <w:t>solution</w:t>
      </w:r>
      <w:r>
        <w:rPr>
          <w:lang w:val="en-US"/>
        </w:rPr>
        <w:t xml:space="preserve">, and now expanded to a </w:t>
      </w:r>
      <w:r w:rsidRPr="00E12B46">
        <w:rPr>
          <w:lang w:val="en-US"/>
        </w:rPr>
        <w:t>convergence on IT</w:t>
      </w:r>
      <w:r w:rsidR="00CC0584">
        <w:rPr>
          <w:lang w:val="en-US"/>
        </w:rPr>
        <w:t>,</w:t>
      </w:r>
      <w:r w:rsidRPr="00E12B46">
        <w:rPr>
          <w:lang w:val="en-US"/>
        </w:rPr>
        <w:t xml:space="preserve"> </w:t>
      </w:r>
      <w:commentRangeStart w:id="17"/>
      <w:commentRangeStart w:id="18"/>
      <w:r w:rsidRPr="00E12B46">
        <w:rPr>
          <w:lang w:val="en-US"/>
        </w:rPr>
        <w:t>OT technology</w:t>
      </w:r>
      <w:r>
        <w:rPr>
          <w:lang w:val="en-US"/>
        </w:rPr>
        <w:t xml:space="preserve"> </w:t>
      </w:r>
      <w:commentRangeEnd w:id="17"/>
      <w:r w:rsidR="00CC0584">
        <w:rPr>
          <w:rStyle w:val="Verwijzingopmerking"/>
        </w:rPr>
        <w:commentReference w:id="17"/>
      </w:r>
      <w:commentRangeEnd w:id="18"/>
      <w:r w:rsidR="00E114CB">
        <w:rPr>
          <w:rStyle w:val="Verwijzingopmerking"/>
        </w:rPr>
        <w:commentReference w:id="18"/>
      </w:r>
      <w:r>
        <w:rPr>
          <w:lang w:val="en-US"/>
        </w:rPr>
        <w:t>&amp; IoT enabling</w:t>
      </w:r>
      <w:r w:rsidR="006B5DB0">
        <w:rPr>
          <w:lang w:val="en-US"/>
        </w:rPr>
        <w:t xml:space="preserve"> with</w:t>
      </w:r>
      <w:r>
        <w:rPr>
          <w:lang w:val="en-US"/>
        </w:rPr>
        <w:t xml:space="preserve"> satellite monitoring</w:t>
      </w:r>
      <w:r w:rsidR="006B5DB0">
        <w:rPr>
          <w:lang w:val="en-US"/>
        </w:rPr>
        <w:t xml:space="preserve"> almost</w:t>
      </w:r>
      <w:r>
        <w:rPr>
          <w:lang w:val="en-US"/>
        </w:rPr>
        <w:t xml:space="preserve"> from </w:t>
      </w:r>
      <w:commentRangeStart w:id="19"/>
      <w:commentRangeStart w:id="20"/>
      <w:r>
        <w:rPr>
          <w:lang w:val="en-US"/>
        </w:rPr>
        <w:t>anywhere in the world</w:t>
      </w:r>
      <w:commentRangeEnd w:id="19"/>
      <w:r w:rsidR="00502DE2">
        <w:rPr>
          <w:rStyle w:val="Verwijzingopmerking"/>
        </w:rPr>
        <w:commentReference w:id="19"/>
      </w:r>
      <w:commentRangeEnd w:id="20"/>
      <w:r w:rsidR="00703387">
        <w:rPr>
          <w:rStyle w:val="Verwijzingopmerking"/>
        </w:rPr>
        <w:commentReference w:id="20"/>
      </w:r>
      <w:r>
        <w:rPr>
          <w:lang w:val="en-US"/>
        </w:rPr>
        <w:t>. The</w:t>
      </w:r>
      <w:r w:rsidRPr="00E12B46">
        <w:rPr>
          <w:lang w:val="en-US"/>
        </w:rPr>
        <w:t xml:space="preserve"> </w:t>
      </w:r>
      <w:r>
        <w:rPr>
          <w:lang w:val="en-US"/>
        </w:rPr>
        <w:t xml:space="preserve">use of these </w:t>
      </w:r>
      <w:r w:rsidRPr="00E12B46">
        <w:rPr>
          <w:lang w:val="en-US"/>
        </w:rPr>
        <w:t>technol</w:t>
      </w:r>
      <w:r>
        <w:rPr>
          <w:lang w:val="en-US"/>
        </w:rPr>
        <w:t>ogies has</w:t>
      </w:r>
      <w:r w:rsidRPr="00E12B46">
        <w:rPr>
          <w:lang w:val="en-US"/>
        </w:rPr>
        <w:t xml:space="preserve"> </w:t>
      </w:r>
      <w:r>
        <w:rPr>
          <w:lang w:val="en-US"/>
        </w:rPr>
        <w:t xml:space="preserve">been </w:t>
      </w:r>
      <w:r w:rsidR="00A9409F">
        <w:rPr>
          <w:lang w:val="en-US"/>
        </w:rPr>
        <w:t>progressed</w:t>
      </w:r>
      <w:r>
        <w:rPr>
          <w:lang w:val="en-US"/>
        </w:rPr>
        <w:t xml:space="preserve"> by A</w:t>
      </w:r>
      <w:r w:rsidR="00502DE2">
        <w:rPr>
          <w:lang w:val="en-US"/>
        </w:rPr>
        <w:t>to</w:t>
      </w:r>
      <w:r>
        <w:rPr>
          <w:lang w:val="en-US"/>
        </w:rPr>
        <w:t>N</w:t>
      </w:r>
      <w:r w:rsidRPr="00E12B46">
        <w:rPr>
          <w:lang w:val="en-US"/>
        </w:rPr>
        <w:t xml:space="preserve"> operator </w:t>
      </w:r>
      <w:r w:rsidR="006B5DB0">
        <w:rPr>
          <w:lang w:val="en-US"/>
        </w:rPr>
        <w:t>and/</w:t>
      </w:r>
      <w:r w:rsidRPr="00E12B46">
        <w:rPr>
          <w:lang w:val="en-US"/>
        </w:rPr>
        <w:t>or manager</w:t>
      </w:r>
      <w:r>
        <w:rPr>
          <w:lang w:val="en-US"/>
        </w:rPr>
        <w:t>’s desire for</w:t>
      </w:r>
      <w:r w:rsidRPr="00E12B46">
        <w:rPr>
          <w:lang w:val="en-US"/>
        </w:rPr>
        <w:t xml:space="preserve"> remote and reliable monitoring, reduce</w:t>
      </w:r>
      <w:r>
        <w:rPr>
          <w:lang w:val="en-US"/>
        </w:rPr>
        <w:t>d</w:t>
      </w:r>
      <w:r w:rsidRPr="00E12B46">
        <w:rPr>
          <w:lang w:val="en-US"/>
        </w:rPr>
        <w:t xml:space="preserve"> </w:t>
      </w:r>
      <w:r>
        <w:rPr>
          <w:lang w:val="en-US"/>
        </w:rPr>
        <w:t xml:space="preserve">preventative </w:t>
      </w:r>
      <w:r w:rsidRPr="00E12B46">
        <w:rPr>
          <w:lang w:val="en-US"/>
        </w:rPr>
        <w:t xml:space="preserve">maintenance and </w:t>
      </w:r>
      <w:r>
        <w:rPr>
          <w:lang w:val="en-US"/>
        </w:rPr>
        <w:t xml:space="preserve">aid </w:t>
      </w:r>
      <w:r w:rsidRPr="00E12B46">
        <w:rPr>
          <w:lang w:val="en-US"/>
        </w:rPr>
        <w:t>availability targets</w:t>
      </w:r>
      <w:r w:rsidR="00EE447A">
        <w:rPr>
          <w:rStyle w:val="Voetnootmarkering"/>
          <w:lang w:val="en-US"/>
        </w:rPr>
        <w:footnoteReference w:id="1"/>
      </w:r>
      <w:r w:rsidRPr="00E12B46">
        <w:rPr>
          <w:lang w:val="en-US"/>
        </w:rPr>
        <w:t xml:space="preserve">. </w:t>
      </w:r>
    </w:p>
    <w:p w14:paraId="114D65A5" w14:textId="77777777" w:rsidR="005C10A3" w:rsidRPr="006C7A23" w:rsidRDefault="005C10A3" w:rsidP="002B59A9">
      <w:pPr>
        <w:pStyle w:val="Geenafstand"/>
        <w:rPr>
          <w:sz w:val="22"/>
          <w:lang w:val="en-US"/>
        </w:rPr>
      </w:pPr>
    </w:p>
    <w:p w14:paraId="689DCBE3" w14:textId="0854DCF1" w:rsidR="00FD4BB0" w:rsidRDefault="004E480C" w:rsidP="0022353D">
      <w:pPr>
        <w:pStyle w:val="Kop2"/>
      </w:pPr>
      <w:bookmarkStart w:id="21" w:name="_Toc149131479"/>
      <w:r>
        <w:t xml:space="preserve">Protection of </w:t>
      </w:r>
      <w:r w:rsidR="00BB7399">
        <w:t>ATON</w:t>
      </w:r>
      <w:bookmarkEnd w:id="21"/>
    </w:p>
    <w:p w14:paraId="0227D057" w14:textId="44B002EB" w:rsidR="005A50FC" w:rsidRDefault="00174F96" w:rsidP="006C7A23">
      <w:pPr>
        <w:pStyle w:val="Plattetekst"/>
        <w:rPr>
          <w:lang w:val="en-US"/>
        </w:rPr>
      </w:pPr>
      <w:r>
        <w:rPr>
          <w:lang w:val="en-US"/>
        </w:rPr>
        <w:t>A</w:t>
      </w:r>
      <w:r w:rsidR="007D2755">
        <w:rPr>
          <w:lang w:val="en-US"/>
        </w:rPr>
        <w:t>to</w:t>
      </w:r>
      <w:r>
        <w:rPr>
          <w:lang w:val="en-US"/>
        </w:rPr>
        <w:t xml:space="preserve">N are </w:t>
      </w:r>
      <w:r w:rsidR="005A50FC">
        <w:rPr>
          <w:lang w:val="en-US"/>
        </w:rPr>
        <w:t>usually</w:t>
      </w:r>
      <w:r>
        <w:rPr>
          <w:lang w:val="en-US"/>
        </w:rPr>
        <w:t xml:space="preserve"> in publicly accessible areas</w:t>
      </w:r>
      <w:r w:rsidR="00595F39">
        <w:rPr>
          <w:lang w:val="en-US"/>
        </w:rPr>
        <w:t>,</w:t>
      </w:r>
      <w:r>
        <w:rPr>
          <w:lang w:val="en-US"/>
        </w:rPr>
        <w:t xml:space="preserve"> although </w:t>
      </w:r>
      <w:r w:rsidR="005A50FC">
        <w:rPr>
          <w:lang w:val="en-US"/>
        </w:rPr>
        <w:t xml:space="preserve">often </w:t>
      </w:r>
      <w:r>
        <w:rPr>
          <w:lang w:val="en-US"/>
        </w:rPr>
        <w:t>at sea</w:t>
      </w:r>
      <w:r w:rsidR="005A50FC">
        <w:rPr>
          <w:lang w:val="en-US"/>
        </w:rPr>
        <w:t xml:space="preserve"> </w:t>
      </w:r>
      <w:r w:rsidR="005B757A">
        <w:rPr>
          <w:lang w:val="en-US"/>
        </w:rPr>
        <w:t xml:space="preserve">or inland waterways </w:t>
      </w:r>
      <w:r w:rsidR="005A50FC">
        <w:rPr>
          <w:lang w:val="en-US"/>
        </w:rPr>
        <w:t>where</w:t>
      </w:r>
      <w:r>
        <w:rPr>
          <w:lang w:val="en-US"/>
        </w:rPr>
        <w:t xml:space="preserve"> a vessel would be required to reach </w:t>
      </w:r>
      <w:r w:rsidR="005A50FC">
        <w:rPr>
          <w:lang w:val="en-US"/>
        </w:rPr>
        <w:t>them</w:t>
      </w:r>
      <w:r>
        <w:rPr>
          <w:lang w:val="en-US"/>
        </w:rPr>
        <w:t xml:space="preserve">. </w:t>
      </w:r>
      <w:r w:rsidR="005A50FC">
        <w:rPr>
          <w:lang w:val="en-US"/>
        </w:rPr>
        <w:t>P</w:t>
      </w:r>
      <w:r w:rsidR="00595F39">
        <w:rPr>
          <w:lang w:val="en-US"/>
        </w:rPr>
        <w:t>hysical security is an important component of cyber security.</w:t>
      </w:r>
      <w:r w:rsidR="005A50FC" w:rsidRPr="005A50FC">
        <w:rPr>
          <w:lang w:val="en-US"/>
        </w:rPr>
        <w:t xml:space="preserve"> </w:t>
      </w:r>
      <w:r w:rsidR="005A50FC" w:rsidRPr="6F681F07">
        <w:rPr>
          <w:lang w:val="en-US"/>
        </w:rPr>
        <w:t xml:space="preserve">Administrations which provide </w:t>
      </w:r>
      <w:r w:rsidR="00A9409F">
        <w:rPr>
          <w:lang w:val="en-US"/>
        </w:rPr>
        <w:t xml:space="preserve">physical, </w:t>
      </w:r>
      <w:r w:rsidR="005A50FC" w:rsidRPr="6F681F07">
        <w:rPr>
          <w:lang w:val="en-US"/>
        </w:rPr>
        <w:t>virtual and synthetic AIS</w:t>
      </w:r>
      <w:r w:rsidR="00A9409F">
        <w:rPr>
          <w:lang w:val="en-US"/>
        </w:rPr>
        <w:t xml:space="preserve"> </w:t>
      </w:r>
      <w:r w:rsidR="005A50FC" w:rsidRPr="6F681F07">
        <w:rPr>
          <w:lang w:val="en-US"/>
        </w:rPr>
        <w:t>A</w:t>
      </w:r>
      <w:r w:rsidR="005B757A">
        <w:rPr>
          <w:lang w:val="en-US"/>
        </w:rPr>
        <w:t>to</w:t>
      </w:r>
      <w:r w:rsidR="005A50FC" w:rsidRPr="6F681F07">
        <w:rPr>
          <w:lang w:val="en-US"/>
        </w:rPr>
        <w:t>N signals may do so from network/internet connected AIS stations</w:t>
      </w:r>
      <w:r w:rsidR="005A50FC">
        <w:rPr>
          <w:lang w:val="en-US"/>
        </w:rPr>
        <w:t>, necessitating network security in addition to physical security</w:t>
      </w:r>
      <w:r w:rsidR="005A50FC" w:rsidRPr="6F681F07">
        <w:rPr>
          <w:lang w:val="en-US"/>
        </w:rPr>
        <w:t>.</w:t>
      </w:r>
      <w:r w:rsidR="005A50FC">
        <w:rPr>
          <w:lang w:val="en-US"/>
        </w:rPr>
        <w:t xml:space="preserve"> </w:t>
      </w:r>
      <w:r w:rsidR="005A50FC" w:rsidRPr="6F681F07">
        <w:rPr>
          <w:lang w:val="en-US"/>
        </w:rPr>
        <w:t xml:space="preserve">Many lanterns use RF programming and can be accessed using a universal TV remote.  More modern lanterns may use Bluetooth </w:t>
      </w:r>
      <w:r w:rsidR="00A9409F">
        <w:rPr>
          <w:lang w:val="en-US"/>
        </w:rPr>
        <w:t xml:space="preserve">or </w:t>
      </w:r>
      <w:proofErr w:type="spellStart"/>
      <w:r w:rsidR="00A9409F">
        <w:rPr>
          <w:lang w:val="en-US"/>
        </w:rPr>
        <w:t>WiFi</w:t>
      </w:r>
      <w:proofErr w:type="spellEnd"/>
      <w:r w:rsidR="00A9409F">
        <w:rPr>
          <w:lang w:val="en-US"/>
        </w:rPr>
        <w:t xml:space="preserve"> </w:t>
      </w:r>
      <w:r w:rsidR="005A50FC" w:rsidRPr="6F681F07">
        <w:rPr>
          <w:lang w:val="en-US"/>
        </w:rPr>
        <w:t xml:space="preserve">technology providing another access point and potential </w:t>
      </w:r>
      <w:r w:rsidR="00A9409F">
        <w:rPr>
          <w:lang w:val="en-US"/>
        </w:rPr>
        <w:t>remote</w:t>
      </w:r>
      <w:r w:rsidR="005A50FC" w:rsidRPr="6F681F07">
        <w:rPr>
          <w:lang w:val="en-US"/>
        </w:rPr>
        <w:t xml:space="preserve"> connectivity.  </w:t>
      </w:r>
    </w:p>
    <w:p w14:paraId="1E98AB58" w14:textId="6634FFBF" w:rsidR="005A50FC" w:rsidRDefault="005A50FC" w:rsidP="006C7A23">
      <w:pPr>
        <w:pStyle w:val="Plattetekst"/>
        <w:rPr>
          <w:lang w:val="en-US"/>
        </w:rPr>
      </w:pPr>
      <w:r w:rsidRPr="6F681F07">
        <w:rPr>
          <w:lang w:val="en-US"/>
        </w:rPr>
        <w:t>Remotely monitored and programmable A</w:t>
      </w:r>
      <w:r w:rsidR="007D2755">
        <w:rPr>
          <w:lang w:val="en-US"/>
        </w:rPr>
        <w:t>to</w:t>
      </w:r>
      <w:r w:rsidRPr="6F681F07">
        <w:rPr>
          <w:lang w:val="en-US"/>
        </w:rPr>
        <w:t xml:space="preserve">N have both positive and negative implications with respect to </w:t>
      </w:r>
      <w:r w:rsidR="00BC1751" w:rsidRPr="6F681F07">
        <w:rPr>
          <w:lang w:val="en-US"/>
        </w:rPr>
        <w:t>cyber security</w:t>
      </w:r>
      <w:r w:rsidRPr="6F681F07">
        <w:rPr>
          <w:lang w:val="en-US"/>
        </w:rPr>
        <w:t>. In one respect, remotely programmable A</w:t>
      </w:r>
      <w:r w:rsidR="007D2755">
        <w:rPr>
          <w:lang w:val="en-US"/>
        </w:rPr>
        <w:t>to</w:t>
      </w:r>
      <w:r w:rsidRPr="6F681F07">
        <w:rPr>
          <w:lang w:val="en-US"/>
        </w:rPr>
        <w:t xml:space="preserve">N allow additional access points and potential means for a </w:t>
      </w:r>
      <w:r w:rsidR="00BC1751" w:rsidRPr="6F681F07">
        <w:rPr>
          <w:lang w:val="en-US"/>
        </w:rPr>
        <w:t>cyber-attack</w:t>
      </w:r>
      <w:r w:rsidRPr="6F681F07">
        <w:rPr>
          <w:lang w:val="en-US"/>
        </w:rPr>
        <w:t>.  Conversely, remotely monitored A</w:t>
      </w:r>
      <w:r w:rsidR="007D2755">
        <w:rPr>
          <w:lang w:val="en-US"/>
        </w:rPr>
        <w:t>to</w:t>
      </w:r>
      <w:r w:rsidRPr="6F681F07">
        <w:rPr>
          <w:lang w:val="en-US"/>
        </w:rPr>
        <w:t>N offer administrations a method by which to more quickly identify an A</w:t>
      </w:r>
      <w:r w:rsidR="00A9409F">
        <w:rPr>
          <w:lang w:val="en-US"/>
        </w:rPr>
        <w:t>to</w:t>
      </w:r>
      <w:r w:rsidRPr="6F681F07">
        <w:rPr>
          <w:lang w:val="en-US"/>
        </w:rPr>
        <w:t>N which is not operating as required and</w:t>
      </w:r>
      <w:r w:rsidR="00A9409F">
        <w:rPr>
          <w:lang w:val="en-US"/>
        </w:rPr>
        <w:t>/</w:t>
      </w:r>
      <w:r w:rsidRPr="6F681F07">
        <w:rPr>
          <w:lang w:val="en-US"/>
        </w:rPr>
        <w:t xml:space="preserve">or may have been subject to unauthorized modification by a nefarious actor.  </w:t>
      </w:r>
    </w:p>
    <w:p w14:paraId="26BAF351" w14:textId="77777777" w:rsidR="005A50FC" w:rsidRDefault="005A50FC" w:rsidP="00174F96">
      <w:pPr>
        <w:pStyle w:val="Geenafstand"/>
        <w:rPr>
          <w:sz w:val="22"/>
          <w:lang w:val="en-US"/>
        </w:rPr>
      </w:pPr>
    </w:p>
    <w:p w14:paraId="7C9050BE" w14:textId="6751EE6F" w:rsidR="00595F39" w:rsidRDefault="00595F39" w:rsidP="00174F96">
      <w:pPr>
        <w:pStyle w:val="Geenafstand"/>
        <w:rPr>
          <w:sz w:val="22"/>
          <w:lang w:val="en-US"/>
        </w:rPr>
      </w:pPr>
      <w:r>
        <w:rPr>
          <w:sz w:val="22"/>
          <w:lang w:val="en-US"/>
        </w:rPr>
        <w:t>The following measures should be taken into consideration:</w:t>
      </w:r>
    </w:p>
    <w:p w14:paraId="212ED534" w14:textId="77777777" w:rsidR="00595F39" w:rsidRDefault="00595F39" w:rsidP="00174F96">
      <w:pPr>
        <w:pStyle w:val="Geenafstand"/>
        <w:rPr>
          <w:sz w:val="22"/>
          <w:lang w:val="en-US"/>
        </w:rPr>
      </w:pPr>
    </w:p>
    <w:p w14:paraId="2E232BA6" w14:textId="5E4FBDBE" w:rsidR="00174F96" w:rsidRPr="005623F7" w:rsidRDefault="00595F39" w:rsidP="0093637F">
      <w:pPr>
        <w:pStyle w:val="List1"/>
        <w:numPr>
          <w:ilvl w:val="0"/>
          <w:numId w:val="38"/>
        </w:numPr>
        <w:rPr>
          <w:lang w:val="en-US"/>
        </w:rPr>
      </w:pPr>
      <w:r w:rsidRPr="005623F7">
        <w:rPr>
          <w:lang w:val="en-US"/>
        </w:rPr>
        <w:lastRenderedPageBreak/>
        <w:t>Use locks on cabinets and casing where electronics or management interfaces are present. If possible use a sensor to be able to detect access to the cabinet/casing;</w:t>
      </w:r>
    </w:p>
    <w:p w14:paraId="77ADDB9C" w14:textId="1A442239" w:rsidR="00E33CAF" w:rsidRDefault="00E33CAF" w:rsidP="00DD11AE">
      <w:pPr>
        <w:pStyle w:val="List1"/>
        <w:rPr>
          <w:lang w:val="en-US"/>
        </w:rPr>
      </w:pPr>
      <w:r>
        <w:rPr>
          <w:lang w:val="en-US"/>
        </w:rPr>
        <w:t>Modern A</w:t>
      </w:r>
      <w:r w:rsidR="00BC1751">
        <w:rPr>
          <w:lang w:val="en-US"/>
        </w:rPr>
        <w:t>to</w:t>
      </w:r>
      <w:r>
        <w:rPr>
          <w:lang w:val="en-US"/>
        </w:rPr>
        <w:t>N may include digital systems that resemble (or are) a computer system, in which case best practices for hardening and protection of computer systems should be implemented;</w:t>
      </w:r>
    </w:p>
    <w:p w14:paraId="47AAE086" w14:textId="4F2F7560" w:rsidR="001028DF" w:rsidRDefault="00883806" w:rsidP="00883806">
      <w:pPr>
        <w:pStyle w:val="List1"/>
        <w:rPr>
          <w:lang w:val="en-US"/>
        </w:rPr>
      </w:pPr>
      <w:r>
        <w:rPr>
          <w:lang w:val="en-US"/>
        </w:rPr>
        <w:t>Implement monitoring/detection of unusual behavior, including GNSS and physical properties. Note that monitoring and detection is not by definition a technical/automated system but may also be performed by means of human inspection;</w:t>
      </w:r>
    </w:p>
    <w:p w14:paraId="49583C44" w14:textId="42E1A465" w:rsidR="00DD11AE" w:rsidRDefault="00DD11AE" w:rsidP="00883806">
      <w:pPr>
        <w:pStyle w:val="List1"/>
        <w:rPr>
          <w:lang w:val="en-US"/>
        </w:rPr>
      </w:pPr>
      <w:r>
        <w:rPr>
          <w:lang w:val="en-US"/>
        </w:rPr>
        <w:t>If the A</w:t>
      </w:r>
      <w:r w:rsidR="00BC1751">
        <w:rPr>
          <w:lang w:val="en-US"/>
        </w:rPr>
        <w:t>to</w:t>
      </w:r>
      <w:r>
        <w:rPr>
          <w:lang w:val="en-US"/>
        </w:rPr>
        <w:t xml:space="preserve">N uses GNSS for positioning and/or time </w:t>
      </w:r>
      <w:proofErr w:type="spellStart"/>
      <w:r>
        <w:rPr>
          <w:lang w:val="en-US"/>
        </w:rPr>
        <w:t>synchronisation</w:t>
      </w:r>
      <w:proofErr w:type="spellEnd"/>
      <w:r>
        <w:rPr>
          <w:lang w:val="en-US"/>
        </w:rPr>
        <w:t>, apply measures to mitigate against jamming and spoofing of GNSS signals</w:t>
      </w:r>
      <w:r w:rsidR="001028DF">
        <w:rPr>
          <w:lang w:val="en-US"/>
        </w:rPr>
        <w:t>.</w:t>
      </w:r>
      <w:r w:rsidR="00883806">
        <w:rPr>
          <w:lang w:val="en-US"/>
        </w:rPr>
        <w:t xml:space="preserve"> See the chapter “Considerations for PNT”;</w:t>
      </w:r>
    </w:p>
    <w:p w14:paraId="7C688B1F" w14:textId="6ED4B78C" w:rsidR="00C8060A" w:rsidRDefault="00C8060A" w:rsidP="00C8060A">
      <w:pPr>
        <w:pStyle w:val="List1"/>
        <w:rPr>
          <w:szCs w:val="18"/>
        </w:rPr>
      </w:pPr>
      <w:r w:rsidRPr="6F681F07">
        <w:t>Use risk mitigation planning to make an informed decision when using remotely monitored and programmable A</w:t>
      </w:r>
      <w:r w:rsidR="00BC1751">
        <w:t>to</w:t>
      </w:r>
      <w:r w:rsidRPr="6F681F07">
        <w:t xml:space="preserve">N equipment </w:t>
      </w:r>
      <w:r>
        <w:t xml:space="preserve">as it may become </w:t>
      </w:r>
      <w:r w:rsidRPr="6F681F07">
        <w:t xml:space="preserve">more susceptible to </w:t>
      </w:r>
      <w:r w:rsidR="00BC1751" w:rsidRPr="6F681F07">
        <w:t>cyber-attack</w:t>
      </w:r>
      <w:r w:rsidR="00BC1751">
        <w:t>s</w:t>
      </w:r>
      <w:r w:rsidRPr="6F681F07">
        <w:t>.  When remotely programmable A</w:t>
      </w:r>
      <w:r w:rsidR="00BC1751">
        <w:t>to</w:t>
      </w:r>
      <w:r w:rsidRPr="6F681F07">
        <w:t>N equipment is used, provide authorized user identification and access protection</w:t>
      </w:r>
      <w:r w:rsidR="00AD16D7">
        <w:t xml:space="preserve"> </w:t>
      </w:r>
      <w:proofErr w:type="gramStart"/>
      <w:r w:rsidRPr="6F681F07">
        <w:t>measures</w:t>
      </w:r>
      <w:proofErr w:type="gramEnd"/>
    </w:p>
    <w:p w14:paraId="51AE1494" w14:textId="68E010B7" w:rsidR="00C8060A" w:rsidRDefault="00C8060A" w:rsidP="00C8060A">
      <w:pPr>
        <w:pStyle w:val="List1"/>
      </w:pPr>
      <w:r w:rsidRPr="6F681F07">
        <w:rPr>
          <w:lang w:val="en-US"/>
        </w:rPr>
        <w:t xml:space="preserve">Whenever feasible, </w:t>
      </w:r>
      <w:proofErr w:type="spellStart"/>
      <w:r w:rsidRPr="6F681F07">
        <w:rPr>
          <w:lang w:val="en-US"/>
        </w:rPr>
        <w:t>A</w:t>
      </w:r>
      <w:r w:rsidR="00BC1751">
        <w:rPr>
          <w:lang w:val="en-US"/>
        </w:rPr>
        <w:t>to</w:t>
      </w:r>
      <w:r w:rsidRPr="6F681F07">
        <w:rPr>
          <w:lang w:val="en-US"/>
        </w:rPr>
        <w:t>N</w:t>
      </w:r>
      <w:proofErr w:type="spellEnd"/>
      <w:r w:rsidRPr="6F681F07">
        <w:rPr>
          <w:lang w:val="en-US"/>
        </w:rPr>
        <w:t xml:space="preserve"> systems used to conduct maintenance, and transmit MSI related to A</w:t>
      </w:r>
      <w:r w:rsidR="00BC1751">
        <w:rPr>
          <w:lang w:val="en-US"/>
        </w:rPr>
        <w:t>to</w:t>
      </w:r>
      <w:r w:rsidRPr="6F681F07">
        <w:rPr>
          <w:lang w:val="en-US"/>
        </w:rPr>
        <w:t xml:space="preserve">N should use cyber-secure </w:t>
      </w:r>
      <w:proofErr w:type="gramStart"/>
      <w:r w:rsidRPr="6F681F07">
        <w:rPr>
          <w:lang w:val="en-US"/>
        </w:rPr>
        <w:t>electronics</w:t>
      </w:r>
      <w:proofErr w:type="gramEnd"/>
    </w:p>
    <w:p w14:paraId="701743CE" w14:textId="5DE344BA" w:rsidR="00C8060A" w:rsidRPr="00C8060A" w:rsidRDefault="00C8060A" w:rsidP="00C8060A">
      <w:pPr>
        <w:pStyle w:val="List1"/>
        <w:rPr>
          <w:lang w:val="en-US"/>
        </w:rPr>
      </w:pPr>
      <w:r w:rsidRPr="00C8060A">
        <w:rPr>
          <w:lang w:val="en-US"/>
        </w:rPr>
        <w:t>Administrations should encourage public reporting of perceived electronic signal spoofing, jamming, or operation/behavior other than the advertised signal.   This may include when the position of a physical buoy is significantly different than the position of its synthetic AIS A</w:t>
      </w:r>
      <w:r w:rsidR="00BC1751">
        <w:rPr>
          <w:lang w:val="en-US"/>
        </w:rPr>
        <w:t>to</w:t>
      </w:r>
      <w:r w:rsidRPr="00C8060A">
        <w:rPr>
          <w:lang w:val="en-US"/>
        </w:rPr>
        <w:t>N signal, if so equipped.</w:t>
      </w:r>
    </w:p>
    <w:p w14:paraId="46E057B4" w14:textId="72D07307" w:rsidR="00DD11AE" w:rsidRDefault="00883806" w:rsidP="00883806">
      <w:pPr>
        <w:pStyle w:val="List1"/>
        <w:rPr>
          <w:lang w:val="en-US"/>
        </w:rPr>
      </w:pPr>
      <w:r>
        <w:rPr>
          <w:lang w:val="en-US"/>
        </w:rPr>
        <w:t xml:space="preserve">Implement software/firmware updates </w:t>
      </w:r>
      <w:r w:rsidR="00C873F6">
        <w:rPr>
          <w:lang w:val="en-US"/>
        </w:rPr>
        <w:t xml:space="preserve">and (security) patches </w:t>
      </w:r>
      <w:r>
        <w:rPr>
          <w:lang w:val="en-US"/>
        </w:rPr>
        <w:t>o</w:t>
      </w:r>
      <w:r w:rsidR="00C873F6">
        <w:rPr>
          <w:lang w:val="en-US"/>
        </w:rPr>
        <w:t>n</w:t>
      </w:r>
      <w:r>
        <w:rPr>
          <w:lang w:val="en-US"/>
        </w:rPr>
        <w:t xml:space="preserve"> A</w:t>
      </w:r>
      <w:r w:rsidR="00B627F5">
        <w:rPr>
          <w:lang w:val="en-US"/>
        </w:rPr>
        <w:t>to</w:t>
      </w:r>
      <w:r>
        <w:rPr>
          <w:lang w:val="en-US"/>
        </w:rPr>
        <w:t>N</w:t>
      </w:r>
      <w:r w:rsidR="00C873F6">
        <w:rPr>
          <w:lang w:val="en-US"/>
        </w:rPr>
        <w:t>, but only after thorough acceptance testing;</w:t>
      </w:r>
    </w:p>
    <w:p w14:paraId="38AD4D1A" w14:textId="41D9BD1E" w:rsidR="00E33CAF" w:rsidRDefault="00E33CAF" w:rsidP="00883806">
      <w:pPr>
        <w:pStyle w:val="List1"/>
        <w:rPr>
          <w:lang w:val="en-US"/>
        </w:rPr>
      </w:pPr>
      <w:r>
        <w:rPr>
          <w:lang w:val="en-US"/>
        </w:rPr>
        <w:t>Conduct periodic penetration tests and/or vulnerability scans on (representative) A</w:t>
      </w:r>
      <w:r w:rsidR="00B627F5">
        <w:rPr>
          <w:lang w:val="en-US"/>
        </w:rPr>
        <w:t>to</w:t>
      </w:r>
      <w:r>
        <w:rPr>
          <w:lang w:val="en-US"/>
        </w:rPr>
        <w:t>N to validate cyber resilience.</w:t>
      </w:r>
    </w:p>
    <w:p w14:paraId="3D944247" w14:textId="77777777" w:rsidR="00043941" w:rsidRDefault="00043941" w:rsidP="002B59A9">
      <w:pPr>
        <w:pStyle w:val="Geenafstand"/>
        <w:rPr>
          <w:sz w:val="22"/>
        </w:rPr>
      </w:pPr>
    </w:p>
    <w:p w14:paraId="6A9224D2" w14:textId="2777A655" w:rsidR="00416904" w:rsidRDefault="0022353D" w:rsidP="0022353D">
      <w:pPr>
        <w:pStyle w:val="Kop2"/>
      </w:pPr>
      <w:bookmarkStart w:id="22" w:name="_Toc149131480"/>
      <w:r>
        <w:t>Maintenance procedures</w:t>
      </w:r>
      <w:bookmarkEnd w:id="22"/>
    </w:p>
    <w:p w14:paraId="7E381340" w14:textId="2AF8ABF7" w:rsidR="00041BAD" w:rsidRDefault="00041BAD" w:rsidP="002B59A9">
      <w:pPr>
        <w:pStyle w:val="Geenafstand"/>
        <w:rPr>
          <w:sz w:val="22"/>
          <w:lang w:val="en-US"/>
        </w:rPr>
      </w:pPr>
      <w:r>
        <w:rPr>
          <w:sz w:val="22"/>
          <w:lang w:val="en-US"/>
        </w:rPr>
        <w:t xml:space="preserve">Periodic maintenance should be performed on every </w:t>
      </w:r>
      <w:proofErr w:type="spellStart"/>
      <w:r w:rsidR="00AD16D7">
        <w:rPr>
          <w:sz w:val="22"/>
          <w:lang w:val="en-US"/>
        </w:rPr>
        <w:t>AtoN</w:t>
      </w:r>
      <w:proofErr w:type="spellEnd"/>
      <w:r>
        <w:rPr>
          <w:sz w:val="22"/>
          <w:lang w:val="en-US"/>
        </w:rPr>
        <w:t xml:space="preserve">, both physical and electronic. The following suggestions will contribute to improved and consistent cyber resilience of </w:t>
      </w:r>
      <w:proofErr w:type="spellStart"/>
      <w:r w:rsidR="00AD16D7">
        <w:rPr>
          <w:sz w:val="22"/>
          <w:lang w:val="en-US"/>
        </w:rPr>
        <w:t>AtoN</w:t>
      </w:r>
      <w:proofErr w:type="spellEnd"/>
      <w:r>
        <w:rPr>
          <w:sz w:val="22"/>
          <w:lang w:val="en-US"/>
        </w:rPr>
        <w:t xml:space="preserve"> when applied in maintenance procedures:</w:t>
      </w:r>
    </w:p>
    <w:p w14:paraId="59DCD08A" w14:textId="77777777" w:rsidR="00041BAD" w:rsidRDefault="00041BAD" w:rsidP="002B59A9">
      <w:pPr>
        <w:pStyle w:val="Geenafstand"/>
        <w:rPr>
          <w:sz w:val="22"/>
          <w:lang w:val="en-US"/>
        </w:rPr>
      </w:pPr>
    </w:p>
    <w:p w14:paraId="2E6029C1" w14:textId="77777777" w:rsidR="00041BAD" w:rsidRPr="00041BAD" w:rsidRDefault="00041BAD" w:rsidP="0093637F">
      <w:pPr>
        <w:pStyle w:val="List1"/>
        <w:numPr>
          <w:ilvl w:val="0"/>
          <w:numId w:val="33"/>
        </w:numPr>
        <w:rPr>
          <w:lang w:val="en-US"/>
        </w:rPr>
      </w:pPr>
      <w:r w:rsidRPr="00041BAD">
        <w:rPr>
          <w:lang w:val="en-US"/>
        </w:rPr>
        <w:t xml:space="preserve">Create and enforce a policy for physical key management for proper </w:t>
      </w:r>
      <w:proofErr w:type="spellStart"/>
      <w:r w:rsidRPr="00041BAD">
        <w:rPr>
          <w:lang w:val="en-US"/>
        </w:rPr>
        <w:t>authorisation</w:t>
      </w:r>
      <w:proofErr w:type="spellEnd"/>
      <w:r w:rsidRPr="00041BAD">
        <w:rPr>
          <w:lang w:val="en-US"/>
        </w:rPr>
        <w:t xml:space="preserve"> and logging;</w:t>
      </w:r>
    </w:p>
    <w:p w14:paraId="21B73DE7" w14:textId="20E9F740" w:rsidR="00041BAD" w:rsidRDefault="00EE447A" w:rsidP="00041BAD">
      <w:pPr>
        <w:pStyle w:val="List1"/>
        <w:rPr>
          <w:lang w:val="en-US"/>
        </w:rPr>
      </w:pPr>
      <w:r w:rsidRPr="6F681F07">
        <w:rPr>
          <w:szCs w:val="22"/>
        </w:rPr>
        <w:t xml:space="preserve">Inventory and understand the means by which to program or modify the </w:t>
      </w:r>
      <w:proofErr w:type="spellStart"/>
      <w:r w:rsidR="00AD16D7">
        <w:rPr>
          <w:szCs w:val="22"/>
        </w:rPr>
        <w:t>AtoN</w:t>
      </w:r>
      <w:proofErr w:type="spellEnd"/>
      <w:r w:rsidRPr="6F681F07">
        <w:rPr>
          <w:szCs w:val="22"/>
        </w:rPr>
        <w:t xml:space="preserve"> equipment (</w:t>
      </w:r>
      <w:proofErr w:type="gramStart"/>
      <w:r w:rsidRPr="6F681F07">
        <w:rPr>
          <w:szCs w:val="22"/>
        </w:rPr>
        <w:t>e.g.</w:t>
      </w:r>
      <w:proofErr w:type="gramEnd"/>
      <w:r w:rsidRPr="6F681F07">
        <w:rPr>
          <w:szCs w:val="22"/>
        </w:rPr>
        <w:t xml:space="preserve"> LED lantern) providing the signal. </w:t>
      </w:r>
      <w:r w:rsidR="00AA6273" w:rsidRPr="6F681F07">
        <w:rPr>
          <w:szCs w:val="22"/>
        </w:rPr>
        <w:t>Where feasible, consider use of methods such as password/pin or other means by which make unauthorized modification of the signal more difficult</w:t>
      </w:r>
      <w:r w:rsidR="00AA6273">
        <w:rPr>
          <w:szCs w:val="22"/>
        </w:rPr>
        <w:t>.</w:t>
      </w:r>
      <w:r w:rsidR="00AA6273">
        <w:rPr>
          <w:lang w:val="en-US"/>
        </w:rPr>
        <w:t xml:space="preserve"> </w:t>
      </w:r>
      <w:r w:rsidR="00041BAD">
        <w:rPr>
          <w:lang w:val="en-US"/>
        </w:rPr>
        <w:t xml:space="preserve">If technically </w:t>
      </w:r>
      <w:r w:rsidR="00C8060A">
        <w:rPr>
          <w:lang w:val="en-US"/>
        </w:rPr>
        <w:t>feasible</w:t>
      </w:r>
      <w:r w:rsidR="00041BAD">
        <w:rPr>
          <w:lang w:val="en-US"/>
        </w:rPr>
        <w:t>, setup user accounts with minimum required permissions and/or use a central authentication database, like Radius or LDAP;</w:t>
      </w:r>
    </w:p>
    <w:p w14:paraId="5923DFFA" w14:textId="4ABF27E5" w:rsidR="00041BAD" w:rsidRDefault="00041BAD" w:rsidP="00041BAD">
      <w:pPr>
        <w:pStyle w:val="List1"/>
        <w:rPr>
          <w:lang w:val="en-US"/>
        </w:rPr>
      </w:pPr>
      <w:r>
        <w:rPr>
          <w:lang w:val="en-US"/>
        </w:rPr>
        <w:t xml:space="preserve">Where possible, create </w:t>
      </w:r>
      <w:proofErr w:type="spellStart"/>
      <w:r>
        <w:rPr>
          <w:lang w:val="en-US"/>
        </w:rPr>
        <w:t>standardised</w:t>
      </w:r>
      <w:proofErr w:type="spellEnd"/>
      <w:r>
        <w:rPr>
          <w:lang w:val="en-US"/>
        </w:rPr>
        <w:t xml:space="preserve"> maintenance instructions and templates including verification </w:t>
      </w:r>
      <w:r w:rsidR="002C6501">
        <w:rPr>
          <w:lang w:val="en-US"/>
        </w:rPr>
        <w:t xml:space="preserve">of measures to protect </w:t>
      </w:r>
      <w:proofErr w:type="spellStart"/>
      <w:r w:rsidR="00AD16D7">
        <w:rPr>
          <w:lang w:val="en-US"/>
        </w:rPr>
        <w:t>AtoN</w:t>
      </w:r>
      <w:proofErr w:type="spellEnd"/>
      <w:r w:rsidR="002C6501">
        <w:rPr>
          <w:lang w:val="en-US"/>
        </w:rPr>
        <w:t xml:space="preserve"> against cyber risks. Having a second maintenance engineer check the work after maintenance provides additional verification and protect against possibly compromised personnel ("4-eyes principle"). An extra verification may partly be performed remote if technically feasible;</w:t>
      </w:r>
    </w:p>
    <w:p w14:paraId="663B2415" w14:textId="09538C3A" w:rsidR="004D32E5" w:rsidRDefault="004D32E5" w:rsidP="00041BAD">
      <w:pPr>
        <w:pStyle w:val="List1"/>
        <w:rPr>
          <w:lang w:val="en-US"/>
        </w:rPr>
      </w:pPr>
      <w:r>
        <w:rPr>
          <w:lang w:val="en-US"/>
        </w:rPr>
        <w:t xml:space="preserve">Ensure the cyber security of maintenance tools like engineering laptops and verify that no unnecessary data is stored on the device. </w:t>
      </w:r>
    </w:p>
    <w:p w14:paraId="4D13C5BF" w14:textId="160BE536" w:rsidR="002C6501" w:rsidRDefault="002C6501" w:rsidP="00041BAD">
      <w:pPr>
        <w:pStyle w:val="List1"/>
        <w:rPr>
          <w:lang w:val="en-US"/>
        </w:rPr>
      </w:pPr>
      <w:r>
        <w:rPr>
          <w:lang w:val="en-US"/>
        </w:rPr>
        <w:t>Verify the integrity of maintenance instructions to ensure that maintenance is conducted following the requirements;</w:t>
      </w:r>
    </w:p>
    <w:p w14:paraId="38EDEBDB" w14:textId="226A4746" w:rsidR="002C6501" w:rsidRDefault="004D32E5" w:rsidP="00041BAD">
      <w:pPr>
        <w:pStyle w:val="List1"/>
        <w:rPr>
          <w:lang w:val="en-US"/>
        </w:rPr>
      </w:pPr>
      <w:r>
        <w:rPr>
          <w:lang w:val="en-US"/>
        </w:rPr>
        <w:t xml:space="preserve">Documentation of </w:t>
      </w:r>
      <w:proofErr w:type="spellStart"/>
      <w:r w:rsidR="00AD16D7">
        <w:rPr>
          <w:lang w:val="en-US"/>
        </w:rPr>
        <w:t>AtoN</w:t>
      </w:r>
      <w:proofErr w:type="spellEnd"/>
      <w:r>
        <w:rPr>
          <w:lang w:val="en-US"/>
        </w:rPr>
        <w:t xml:space="preserve"> information and configuration should continuously be verified to be accurate and </w:t>
      </w:r>
      <w:proofErr w:type="gramStart"/>
      <w:r>
        <w:rPr>
          <w:lang w:val="en-US"/>
        </w:rPr>
        <w:t>up-to-date;</w:t>
      </w:r>
      <w:proofErr w:type="gramEnd"/>
    </w:p>
    <w:p w14:paraId="1DC7F609" w14:textId="64F65F49" w:rsidR="002C6501" w:rsidRDefault="002C6501" w:rsidP="00041BAD">
      <w:pPr>
        <w:pStyle w:val="List1"/>
        <w:rPr>
          <w:lang w:val="en-US"/>
        </w:rPr>
      </w:pPr>
      <w:r>
        <w:rPr>
          <w:lang w:val="en-US"/>
        </w:rPr>
        <w:lastRenderedPageBreak/>
        <w:t>Ensure that backups of firmware, software and configuration are periodically made and that their integrity is verified, i.e. that backups can successfully be restored. Create new backups immediately after every change in software, firmware or configuration;</w:t>
      </w:r>
    </w:p>
    <w:p w14:paraId="67BF4C81" w14:textId="65A919B9" w:rsidR="002C6501" w:rsidRPr="00041BAD" w:rsidRDefault="002C6501" w:rsidP="00041BAD">
      <w:pPr>
        <w:pStyle w:val="List1"/>
        <w:rPr>
          <w:lang w:val="en-US"/>
        </w:rPr>
      </w:pPr>
      <w:r>
        <w:rPr>
          <w:lang w:val="en-US"/>
        </w:rPr>
        <w:t>Ensure proper protection, with regards to Confidentiality, Integrity and Availability (“CIA”) of backup information and documentation. Standard IT best practices will in most cases be appropriate</w:t>
      </w:r>
      <w:r w:rsidR="00A6756D">
        <w:rPr>
          <w:lang w:val="en-US"/>
        </w:rPr>
        <w:t>.</w:t>
      </w:r>
    </w:p>
    <w:p w14:paraId="37BDFAEF" w14:textId="77777777" w:rsidR="008C747A" w:rsidRDefault="008C747A" w:rsidP="002B59A9">
      <w:pPr>
        <w:pStyle w:val="Geenafstand"/>
        <w:rPr>
          <w:sz w:val="22"/>
        </w:rPr>
      </w:pPr>
    </w:p>
    <w:p w14:paraId="3ED42621" w14:textId="0F0F5BD2" w:rsidR="00270025" w:rsidRDefault="00270025" w:rsidP="00D93F0F">
      <w:pPr>
        <w:pStyle w:val="Kop2"/>
      </w:pPr>
      <w:bookmarkStart w:id="23" w:name="_Toc149131481"/>
      <w:r>
        <w:t>Communication with ATON</w:t>
      </w:r>
      <w:bookmarkEnd w:id="23"/>
    </w:p>
    <w:p w14:paraId="75C2C35C" w14:textId="6CFC0789" w:rsidR="005C10A3" w:rsidRDefault="005C10A3" w:rsidP="005C10A3">
      <w:pPr>
        <w:pStyle w:val="Geenafstand"/>
        <w:rPr>
          <w:sz w:val="22"/>
          <w:lang w:val="en-US"/>
        </w:rPr>
      </w:pPr>
      <w:r>
        <w:rPr>
          <w:sz w:val="22"/>
          <w:lang w:val="en-US"/>
        </w:rPr>
        <w:t xml:space="preserve">Communication with </w:t>
      </w:r>
      <w:proofErr w:type="spellStart"/>
      <w:r w:rsidR="00AD16D7">
        <w:rPr>
          <w:sz w:val="22"/>
          <w:lang w:val="en-US"/>
        </w:rPr>
        <w:t>AtoN</w:t>
      </w:r>
      <w:proofErr w:type="spellEnd"/>
      <w:r>
        <w:rPr>
          <w:sz w:val="22"/>
          <w:lang w:val="en-US"/>
        </w:rPr>
        <w:t xml:space="preserve"> may be local, for programming and maintenance, or remote, usually via </w:t>
      </w:r>
      <w:proofErr w:type="spellStart"/>
      <w:r w:rsidR="00AD16D7">
        <w:rPr>
          <w:sz w:val="22"/>
          <w:lang w:val="en-US"/>
        </w:rPr>
        <w:t>AtoN</w:t>
      </w:r>
      <w:proofErr w:type="spellEnd"/>
      <w:r>
        <w:rPr>
          <w:sz w:val="22"/>
          <w:lang w:val="en-US"/>
        </w:rPr>
        <w:t xml:space="preserve"> management systems. </w:t>
      </w:r>
      <w:proofErr w:type="spellStart"/>
      <w:r w:rsidR="00AD16D7">
        <w:rPr>
          <w:sz w:val="22"/>
          <w:lang w:val="en-US"/>
        </w:rPr>
        <w:t>AtoN</w:t>
      </w:r>
      <w:proofErr w:type="spellEnd"/>
      <w:r>
        <w:rPr>
          <w:sz w:val="22"/>
          <w:lang w:val="en-US"/>
        </w:rPr>
        <w:t xml:space="preserve"> may also be used to transmit data, </w:t>
      </w:r>
      <w:r w:rsidR="00AA6273">
        <w:rPr>
          <w:sz w:val="22"/>
          <w:lang w:val="en-US"/>
        </w:rPr>
        <w:t xml:space="preserve">such as AIS </w:t>
      </w:r>
      <w:proofErr w:type="spellStart"/>
      <w:r w:rsidR="00AD16D7">
        <w:rPr>
          <w:sz w:val="22"/>
          <w:lang w:val="en-US"/>
        </w:rPr>
        <w:t>AtoN</w:t>
      </w:r>
      <w:proofErr w:type="spellEnd"/>
      <w:r w:rsidR="00AA6273">
        <w:rPr>
          <w:sz w:val="22"/>
          <w:lang w:val="en-US"/>
        </w:rPr>
        <w:t xml:space="preserve"> messages and/or VHF voice broadcasts.</w:t>
      </w:r>
    </w:p>
    <w:p w14:paraId="3E9C0B10" w14:textId="77777777" w:rsidR="00E07642" w:rsidRDefault="00E07642" w:rsidP="005C10A3">
      <w:pPr>
        <w:pStyle w:val="Geenafstand"/>
        <w:rPr>
          <w:sz w:val="22"/>
          <w:lang w:val="en-US"/>
        </w:rPr>
      </w:pPr>
    </w:p>
    <w:p w14:paraId="45656279" w14:textId="23E0026C" w:rsidR="005C10A3" w:rsidRDefault="005C10A3" w:rsidP="005C10A3">
      <w:pPr>
        <w:pStyle w:val="Geenafstand"/>
        <w:rPr>
          <w:sz w:val="22"/>
          <w:lang w:val="en-US"/>
        </w:rPr>
      </w:pPr>
      <w:r>
        <w:rPr>
          <w:sz w:val="22"/>
          <w:lang w:val="en-US"/>
        </w:rPr>
        <w:t xml:space="preserve">Where IP-based communication is used, appropriate protection of the transmitted data should be implemented. In many cases the </w:t>
      </w:r>
      <w:r w:rsidR="00AA6273">
        <w:rPr>
          <w:sz w:val="22"/>
          <w:lang w:val="en-US"/>
        </w:rPr>
        <w:t>SECOM</w:t>
      </w:r>
      <w:r>
        <w:rPr>
          <w:sz w:val="22"/>
          <w:lang w:val="en-US"/>
        </w:rPr>
        <w:t xml:space="preserve"> (IEC 63173-2) standard provides guidance. Where it does not, standard internet-based encryption and authentication </w:t>
      </w:r>
      <w:r w:rsidR="00A6756D">
        <w:rPr>
          <w:sz w:val="22"/>
          <w:lang w:val="en-US"/>
        </w:rPr>
        <w:t>technology</w:t>
      </w:r>
      <w:r>
        <w:rPr>
          <w:sz w:val="22"/>
          <w:lang w:val="en-US"/>
        </w:rPr>
        <w:t xml:space="preserve"> may be </w:t>
      </w:r>
      <w:r w:rsidR="00A6756D">
        <w:rPr>
          <w:sz w:val="22"/>
          <w:lang w:val="en-US"/>
        </w:rPr>
        <w:t>applied.</w:t>
      </w:r>
    </w:p>
    <w:p w14:paraId="63C9A2A1" w14:textId="77777777" w:rsidR="00E07642" w:rsidRDefault="00E07642" w:rsidP="005C10A3">
      <w:pPr>
        <w:pStyle w:val="Geenafstand"/>
        <w:rPr>
          <w:sz w:val="22"/>
          <w:lang w:val="en-US"/>
        </w:rPr>
      </w:pPr>
    </w:p>
    <w:p w14:paraId="3F41B049" w14:textId="4337BD5A" w:rsidR="00A6756D" w:rsidRDefault="00A6756D" w:rsidP="005C10A3">
      <w:pPr>
        <w:pStyle w:val="Geenafstand"/>
        <w:rPr>
          <w:sz w:val="22"/>
          <w:lang w:val="en-US"/>
        </w:rPr>
      </w:pPr>
      <w:r>
        <w:rPr>
          <w:sz w:val="22"/>
          <w:lang w:val="en-US"/>
        </w:rPr>
        <w:t>The following additional measures may be considered:</w:t>
      </w:r>
    </w:p>
    <w:p w14:paraId="6938673E" w14:textId="77777777" w:rsidR="00A6756D" w:rsidRDefault="00A6756D" w:rsidP="005C10A3">
      <w:pPr>
        <w:pStyle w:val="Geenafstand"/>
        <w:rPr>
          <w:sz w:val="22"/>
          <w:lang w:val="en-US"/>
        </w:rPr>
      </w:pPr>
    </w:p>
    <w:p w14:paraId="76BDD2D2" w14:textId="77777777" w:rsidR="00A6756D" w:rsidRPr="00A6756D" w:rsidRDefault="00A6756D" w:rsidP="0093637F">
      <w:pPr>
        <w:pStyle w:val="List1"/>
        <w:numPr>
          <w:ilvl w:val="0"/>
          <w:numId w:val="34"/>
        </w:numPr>
        <w:rPr>
          <w:lang w:val="en-US"/>
        </w:rPr>
      </w:pPr>
      <w:r w:rsidRPr="00A6756D">
        <w:rPr>
          <w:lang w:val="en-US"/>
        </w:rPr>
        <w:t>Protect wireless management interfaces (Wireless LAN, RF, Bluetooth, Infrared) by disabling them while not in use;</w:t>
      </w:r>
    </w:p>
    <w:p w14:paraId="6B4DC9AF" w14:textId="1BB9FDD8" w:rsidR="00A6756D" w:rsidRDefault="00A6756D" w:rsidP="0093637F">
      <w:pPr>
        <w:pStyle w:val="List1"/>
        <w:numPr>
          <w:ilvl w:val="0"/>
          <w:numId w:val="27"/>
        </w:numPr>
        <w:rPr>
          <w:lang w:val="en-US"/>
        </w:rPr>
      </w:pPr>
      <w:r>
        <w:rPr>
          <w:lang w:val="en-US"/>
        </w:rPr>
        <w:t xml:space="preserve">If the (wireless) technology allows, apply (user) authentication and modern encryption for access to the </w:t>
      </w:r>
      <w:proofErr w:type="spellStart"/>
      <w:r w:rsidR="00AD16D7">
        <w:rPr>
          <w:lang w:val="en-US"/>
        </w:rPr>
        <w:t>AtoN</w:t>
      </w:r>
      <w:proofErr w:type="spellEnd"/>
      <w:r>
        <w:rPr>
          <w:lang w:val="en-US"/>
        </w:rPr>
        <w:t xml:space="preserve">. Ensure that factory-set default passwords are changed and that passwords are rotated periodically; </w:t>
      </w:r>
    </w:p>
    <w:p w14:paraId="7754C4DF" w14:textId="5B13332C" w:rsidR="00A6756D" w:rsidRDefault="00A6756D" w:rsidP="00A6756D">
      <w:pPr>
        <w:pStyle w:val="List1"/>
        <w:rPr>
          <w:lang w:val="en-US"/>
        </w:rPr>
      </w:pPr>
      <w:r>
        <w:rPr>
          <w:lang w:val="en-US"/>
        </w:rPr>
        <w:t xml:space="preserve">If an </w:t>
      </w:r>
      <w:proofErr w:type="spellStart"/>
      <w:r w:rsidR="00AD16D7">
        <w:rPr>
          <w:lang w:val="en-US"/>
        </w:rPr>
        <w:t>AtoN</w:t>
      </w:r>
      <w:proofErr w:type="spellEnd"/>
      <w:r>
        <w:rPr>
          <w:lang w:val="en-US"/>
        </w:rPr>
        <w:t xml:space="preserve"> is remotely managed and monitored, apply authentication and encryption on the entire communication link to ensure integrity of the data transmitted. This may require an extra “layer” of security, </w:t>
      </w:r>
      <w:proofErr w:type="gramStart"/>
      <w:r>
        <w:rPr>
          <w:lang w:val="en-US"/>
        </w:rPr>
        <w:t>i.e.</w:t>
      </w:r>
      <w:proofErr w:type="gramEnd"/>
      <w:r>
        <w:rPr>
          <w:lang w:val="en-US"/>
        </w:rPr>
        <w:t xml:space="preserve"> the link from an </w:t>
      </w:r>
      <w:proofErr w:type="spellStart"/>
      <w:r w:rsidR="00AD16D7">
        <w:rPr>
          <w:lang w:val="en-US"/>
        </w:rPr>
        <w:t>AtoN</w:t>
      </w:r>
      <w:proofErr w:type="spellEnd"/>
      <w:r>
        <w:rPr>
          <w:lang w:val="en-US"/>
        </w:rPr>
        <w:t xml:space="preserve"> management system to a satellite system may be sufficiently secured, but the actual downlink to the </w:t>
      </w:r>
      <w:proofErr w:type="spellStart"/>
      <w:r w:rsidR="00AD16D7">
        <w:rPr>
          <w:lang w:val="en-US"/>
        </w:rPr>
        <w:t>AtoN</w:t>
      </w:r>
      <w:proofErr w:type="spellEnd"/>
      <w:r>
        <w:rPr>
          <w:lang w:val="en-US"/>
        </w:rPr>
        <w:t xml:space="preserve"> may not be.</w:t>
      </w:r>
    </w:p>
    <w:p w14:paraId="44822373" w14:textId="77777777" w:rsidR="00C8060A" w:rsidRDefault="00C8060A" w:rsidP="00C8060A">
      <w:pPr>
        <w:pStyle w:val="List1"/>
        <w:numPr>
          <w:ilvl w:val="0"/>
          <w:numId w:val="0"/>
        </w:numPr>
        <w:ind w:left="567" w:hanging="567"/>
        <w:rPr>
          <w:lang w:val="en-US"/>
        </w:rPr>
      </w:pPr>
    </w:p>
    <w:p w14:paraId="6C838FDB" w14:textId="0B50C9EA" w:rsidR="00C8060A" w:rsidRDefault="00C8060A" w:rsidP="00C8060A">
      <w:pPr>
        <w:pStyle w:val="Kop2"/>
      </w:pPr>
      <w:bookmarkStart w:id="24" w:name="_Toc149131482"/>
      <w:r>
        <w:t xml:space="preserve">ATON INFORMATION </w:t>
      </w:r>
      <w:r w:rsidR="00E07642">
        <w:t xml:space="preserve">MANAGEMENT </w:t>
      </w:r>
      <w:r>
        <w:t>SYSTEMS</w:t>
      </w:r>
      <w:bookmarkEnd w:id="24"/>
    </w:p>
    <w:p w14:paraId="4CA7BF1A" w14:textId="7A99E141" w:rsidR="00C8060A" w:rsidRDefault="00C8060A" w:rsidP="006C7A23">
      <w:pPr>
        <w:pStyle w:val="Plattetekst"/>
        <w:rPr>
          <w:lang w:val="en-US"/>
        </w:rPr>
      </w:pPr>
      <w:r w:rsidRPr="6F681F07">
        <w:rPr>
          <w:lang w:val="en-US"/>
        </w:rPr>
        <w:t xml:space="preserve">Aside from the physical </w:t>
      </w:r>
      <w:proofErr w:type="spellStart"/>
      <w:r w:rsidR="00AD16D7">
        <w:rPr>
          <w:lang w:val="en-US"/>
        </w:rPr>
        <w:t>AtoN</w:t>
      </w:r>
      <w:proofErr w:type="spellEnd"/>
      <w:r w:rsidRPr="6F681F07">
        <w:rPr>
          <w:lang w:val="en-US"/>
        </w:rPr>
        <w:t xml:space="preserve"> itself</w:t>
      </w:r>
      <w:r w:rsidR="00E07642">
        <w:rPr>
          <w:lang w:val="en-US"/>
        </w:rPr>
        <w:t>,</w:t>
      </w:r>
      <w:r w:rsidRPr="6F681F07">
        <w:rPr>
          <w:lang w:val="en-US"/>
        </w:rPr>
        <w:t xml:space="preserve"> </w:t>
      </w:r>
      <w:proofErr w:type="spellStart"/>
      <w:r w:rsidR="00AD16D7">
        <w:rPr>
          <w:lang w:val="en-US"/>
        </w:rPr>
        <w:t>AtoN</w:t>
      </w:r>
      <w:proofErr w:type="spellEnd"/>
      <w:r w:rsidRPr="6F681F07">
        <w:rPr>
          <w:lang w:val="en-US"/>
        </w:rPr>
        <w:t xml:space="preserve"> positioning systems may be connected to networks and internet and may double as OT/IT. </w:t>
      </w:r>
      <w:proofErr w:type="spellStart"/>
      <w:r w:rsidR="00AD16D7">
        <w:rPr>
          <w:lang w:val="en-US"/>
        </w:rPr>
        <w:t>AtoN</w:t>
      </w:r>
      <w:proofErr w:type="spellEnd"/>
      <w:r w:rsidRPr="6F681F07">
        <w:rPr>
          <w:lang w:val="en-US"/>
        </w:rPr>
        <w:t xml:space="preserve"> Administrations manage massive amounts of critical data related to the status and maintenance of the </w:t>
      </w:r>
      <w:proofErr w:type="spellStart"/>
      <w:r w:rsidR="00AD16D7">
        <w:rPr>
          <w:lang w:val="en-US"/>
        </w:rPr>
        <w:t>AtoN</w:t>
      </w:r>
      <w:proofErr w:type="spellEnd"/>
      <w:r w:rsidRPr="6F681F07">
        <w:rPr>
          <w:lang w:val="en-US"/>
        </w:rPr>
        <w:t xml:space="preserve">.   In many cases this data represents legal records related to the actions by the administration to provide and maintain the </w:t>
      </w:r>
      <w:proofErr w:type="spellStart"/>
      <w:r w:rsidR="00AD16D7">
        <w:rPr>
          <w:lang w:val="en-US"/>
        </w:rPr>
        <w:t>AtoN</w:t>
      </w:r>
      <w:proofErr w:type="spellEnd"/>
      <w:r w:rsidRPr="6F681F07">
        <w:rPr>
          <w:lang w:val="en-US"/>
        </w:rPr>
        <w:t xml:space="preserve"> which may be called upon in the event or marine incident which may have involved </w:t>
      </w:r>
      <w:proofErr w:type="spellStart"/>
      <w:r w:rsidR="00AD16D7">
        <w:rPr>
          <w:lang w:val="en-US"/>
        </w:rPr>
        <w:t>AtoN</w:t>
      </w:r>
      <w:proofErr w:type="spellEnd"/>
      <w:r w:rsidRPr="6F681F07">
        <w:rPr>
          <w:lang w:val="en-US"/>
        </w:rPr>
        <w:t xml:space="preserve">.  These systems and data are at risk from a variety of threat vectors including adversarial attack, system failure, data loss or corruption, and simple human error. </w:t>
      </w:r>
    </w:p>
    <w:p w14:paraId="5A5B3949" w14:textId="5723D4EE" w:rsidR="00C8060A" w:rsidRDefault="00C8060A" w:rsidP="006C7A23">
      <w:pPr>
        <w:pStyle w:val="Plattetekst"/>
        <w:rPr>
          <w:lang w:val="en-US"/>
        </w:rPr>
      </w:pPr>
      <w:r w:rsidRPr="6F681F07">
        <w:rPr>
          <w:lang w:val="en-US"/>
        </w:rPr>
        <w:t xml:space="preserve">Recommended </w:t>
      </w:r>
      <w:r w:rsidR="00A074A9">
        <w:rPr>
          <w:lang w:val="en-US"/>
        </w:rPr>
        <w:t>m</w:t>
      </w:r>
      <w:r w:rsidRPr="6F681F07">
        <w:rPr>
          <w:lang w:val="en-US"/>
        </w:rPr>
        <w:t>easures</w:t>
      </w:r>
      <w:r w:rsidR="00A074A9">
        <w:rPr>
          <w:lang w:val="en-US"/>
        </w:rPr>
        <w:t xml:space="preserve"> include:</w:t>
      </w:r>
    </w:p>
    <w:p w14:paraId="78B1947C" w14:textId="4F959252" w:rsidR="00C8060A" w:rsidRPr="00EA7FBF" w:rsidRDefault="00C8060A" w:rsidP="0093637F">
      <w:pPr>
        <w:pStyle w:val="List1"/>
        <w:numPr>
          <w:ilvl w:val="0"/>
          <w:numId w:val="39"/>
        </w:numPr>
        <w:rPr>
          <w:lang w:val="en-US"/>
        </w:rPr>
      </w:pPr>
      <w:r w:rsidRPr="00EA7FBF">
        <w:rPr>
          <w:lang w:val="en-US"/>
        </w:rPr>
        <w:t>Identify critical data and systems, networking connections, and access points. Consider forming a written IT cyber</w:t>
      </w:r>
      <w:r w:rsidR="00E07642">
        <w:rPr>
          <w:lang w:val="en-US"/>
        </w:rPr>
        <w:t xml:space="preserve"> </w:t>
      </w:r>
      <w:r w:rsidRPr="00EA7FBF">
        <w:rPr>
          <w:lang w:val="en-US"/>
        </w:rPr>
        <w:t>security policy for risk mitigation which incorporates data back-up, continuity of operations planning, and restoration management</w:t>
      </w:r>
      <w:r w:rsidR="00A074A9" w:rsidRPr="00EA7FBF">
        <w:rPr>
          <w:lang w:val="en-US"/>
        </w:rPr>
        <w:t>;</w:t>
      </w:r>
    </w:p>
    <w:p w14:paraId="4F9A59A0" w14:textId="42CB9556" w:rsidR="00C8060A" w:rsidRDefault="00C8060A" w:rsidP="006C7A23">
      <w:pPr>
        <w:pStyle w:val="List1"/>
        <w:rPr>
          <w:lang w:val="en-US"/>
        </w:rPr>
      </w:pPr>
      <w:r w:rsidRPr="6F681F07">
        <w:rPr>
          <w:lang w:val="en-US"/>
        </w:rPr>
        <w:t>Identify what data requires additional control measures such as Personal Identifiable Information (PII)</w:t>
      </w:r>
      <w:r w:rsidR="00A074A9">
        <w:rPr>
          <w:lang w:val="en-US"/>
        </w:rPr>
        <w:t>;</w:t>
      </w:r>
    </w:p>
    <w:p w14:paraId="6F6D1D46" w14:textId="3E20B196" w:rsidR="00C8060A" w:rsidRDefault="00C8060A" w:rsidP="006C7A23">
      <w:pPr>
        <w:pStyle w:val="List1"/>
        <w:rPr>
          <w:lang w:val="en-US"/>
        </w:rPr>
      </w:pPr>
      <w:r w:rsidRPr="6F681F07">
        <w:rPr>
          <w:lang w:val="en-US"/>
        </w:rPr>
        <w:t>Implement and maintain strict authorized user identification and access protection</w:t>
      </w:r>
      <w:r w:rsidR="00A074A9">
        <w:rPr>
          <w:lang w:val="en-US"/>
        </w:rPr>
        <w:t>;</w:t>
      </w:r>
    </w:p>
    <w:p w14:paraId="4808F194" w14:textId="29BB3FB1" w:rsidR="00C8060A" w:rsidRDefault="00C8060A" w:rsidP="006C7A23">
      <w:pPr>
        <w:pStyle w:val="List1"/>
        <w:rPr>
          <w:lang w:val="en-US"/>
        </w:rPr>
      </w:pPr>
      <w:r w:rsidRPr="6F681F07">
        <w:rPr>
          <w:lang w:val="en-US"/>
        </w:rPr>
        <w:t>Where feasible use methods such as encryption, data segregation (e.g. by operational region) and or user role permission to protect data</w:t>
      </w:r>
      <w:r w:rsidR="00A074A9">
        <w:rPr>
          <w:lang w:val="en-US"/>
        </w:rPr>
        <w:t>;</w:t>
      </w:r>
    </w:p>
    <w:p w14:paraId="1A288B04" w14:textId="408CBE72" w:rsidR="00C8060A" w:rsidRDefault="00C8060A" w:rsidP="006C7A23">
      <w:pPr>
        <w:pStyle w:val="List1"/>
        <w:rPr>
          <w:lang w:val="en-US"/>
        </w:rPr>
      </w:pPr>
      <w:r w:rsidRPr="6F681F07">
        <w:rPr>
          <w:lang w:val="en-US"/>
        </w:rPr>
        <w:t>Limit the number of IT / OT network connections and data access points to only those necessary for routine and contingency operations</w:t>
      </w:r>
      <w:r w:rsidR="00A074A9">
        <w:rPr>
          <w:lang w:val="en-US"/>
        </w:rPr>
        <w:t>;</w:t>
      </w:r>
    </w:p>
    <w:p w14:paraId="2069E089" w14:textId="77777777" w:rsidR="00C8060A" w:rsidRDefault="00C8060A" w:rsidP="00A074A9">
      <w:pPr>
        <w:pStyle w:val="List1"/>
        <w:rPr>
          <w:lang w:val="en-US"/>
        </w:rPr>
      </w:pPr>
      <w:r w:rsidRPr="6F681F07">
        <w:rPr>
          <w:lang w:val="en-US"/>
        </w:rPr>
        <w:lastRenderedPageBreak/>
        <w:t>Whenever possible, leverage data-management systems and programs which are user friendly and incorporate functions such as graphical displays that help prevent human error and allow users to recognize and correct errant or missing data.</w:t>
      </w:r>
    </w:p>
    <w:p w14:paraId="7B74B1B5" w14:textId="7C636A1A" w:rsidR="00A074A9" w:rsidRDefault="00A074A9" w:rsidP="00A074A9">
      <w:pPr>
        <w:pStyle w:val="List1"/>
        <w:rPr>
          <w:lang w:val="en-US"/>
        </w:rPr>
      </w:pPr>
      <w:r>
        <w:rPr>
          <w:lang w:val="en-US"/>
        </w:rPr>
        <w:t xml:space="preserve">Where possible, collect and save log files of all (sensor) information from </w:t>
      </w:r>
      <w:proofErr w:type="spellStart"/>
      <w:r w:rsidR="00AD16D7">
        <w:rPr>
          <w:lang w:val="en-US"/>
        </w:rPr>
        <w:t>AtoN</w:t>
      </w:r>
      <w:proofErr w:type="spellEnd"/>
      <w:r>
        <w:rPr>
          <w:lang w:val="en-US"/>
        </w:rPr>
        <w:t xml:space="preserve"> for at least 180 days to enable (forensic) inspection following abnormal behavior and cyber incidents.</w:t>
      </w:r>
    </w:p>
    <w:p w14:paraId="46D25C66" w14:textId="77777777" w:rsidR="00A074A9" w:rsidRDefault="00A074A9" w:rsidP="00A074A9">
      <w:pPr>
        <w:pStyle w:val="List1"/>
        <w:rPr>
          <w:lang w:val="en-US"/>
        </w:rPr>
      </w:pPr>
      <w:r>
        <w:rPr>
          <w:lang w:val="en-US"/>
        </w:rPr>
        <w:t>If a communication link is established to provide automatic updates to hydrographic systems/</w:t>
      </w:r>
      <w:proofErr w:type="spellStart"/>
      <w:r>
        <w:rPr>
          <w:lang w:val="en-US"/>
        </w:rPr>
        <w:t>organisations</w:t>
      </w:r>
      <w:proofErr w:type="spellEnd"/>
      <w:r>
        <w:rPr>
          <w:lang w:val="en-US"/>
        </w:rPr>
        <w:t>, apply appropriate preventative measures and monitoring to ensure the integrity of the data;</w:t>
      </w:r>
    </w:p>
    <w:p w14:paraId="0F2F8169" w14:textId="0CEA7271" w:rsidR="00A074A9" w:rsidRDefault="00A074A9" w:rsidP="00A074A9">
      <w:pPr>
        <w:pStyle w:val="List1"/>
        <w:rPr>
          <w:lang w:val="en-US"/>
        </w:rPr>
      </w:pPr>
      <w:r>
        <w:rPr>
          <w:lang w:val="en-US"/>
        </w:rPr>
        <w:t xml:space="preserve">Conduct periodic penetration tests and/or vulnerability scans on </w:t>
      </w:r>
      <w:proofErr w:type="spellStart"/>
      <w:r w:rsidR="00AD16D7">
        <w:rPr>
          <w:lang w:val="en-US"/>
        </w:rPr>
        <w:t>AtoN</w:t>
      </w:r>
      <w:proofErr w:type="spellEnd"/>
      <w:r>
        <w:rPr>
          <w:lang w:val="en-US"/>
        </w:rPr>
        <w:t xml:space="preserve"> management systems to validate cyber resilience.</w:t>
      </w:r>
    </w:p>
    <w:p w14:paraId="6E1FF36C" w14:textId="77777777" w:rsidR="001C51DC" w:rsidRDefault="001C51DC" w:rsidP="001C51DC">
      <w:pPr>
        <w:pStyle w:val="Geenafstand"/>
        <w:rPr>
          <w:sz w:val="22"/>
          <w:lang w:val="en-US"/>
        </w:rPr>
      </w:pPr>
    </w:p>
    <w:p w14:paraId="553BBB57" w14:textId="094D6536" w:rsidR="001C51DC" w:rsidRDefault="001C51DC" w:rsidP="006C7A23">
      <w:pPr>
        <w:pStyle w:val="Kop2"/>
        <w:rPr>
          <w:lang w:val="en-US"/>
        </w:rPr>
      </w:pPr>
      <w:bookmarkStart w:id="25" w:name="_Toc149131483"/>
      <w:r>
        <w:rPr>
          <w:lang w:val="en-US"/>
        </w:rPr>
        <w:t xml:space="preserve">ATON-specific documents to </w:t>
      </w:r>
      <w:commentRangeStart w:id="26"/>
      <w:commentRangeStart w:id="27"/>
      <w:r>
        <w:rPr>
          <w:lang w:val="en-US"/>
        </w:rPr>
        <w:t>consider</w:t>
      </w:r>
      <w:bookmarkEnd w:id="25"/>
      <w:commentRangeEnd w:id="26"/>
      <w:r w:rsidR="00E07642">
        <w:rPr>
          <w:rStyle w:val="Verwijzingopmerking"/>
          <w:rFonts w:asciiTheme="minorHAnsi" w:eastAsiaTheme="minorHAnsi" w:hAnsiTheme="minorHAnsi" w:cstheme="minorBidi"/>
          <w:b w:val="0"/>
          <w:caps w:val="0"/>
          <w:color w:val="auto"/>
        </w:rPr>
        <w:commentReference w:id="26"/>
      </w:r>
      <w:commentRangeEnd w:id="27"/>
      <w:r w:rsidR="003473D7">
        <w:rPr>
          <w:rStyle w:val="Verwijzingopmerking"/>
          <w:rFonts w:asciiTheme="minorHAnsi" w:eastAsiaTheme="minorHAnsi" w:hAnsiTheme="minorHAnsi" w:cstheme="minorBidi"/>
          <w:b w:val="0"/>
          <w:caps w:val="0"/>
          <w:color w:val="auto"/>
        </w:rPr>
        <w:commentReference w:id="27"/>
      </w:r>
    </w:p>
    <w:p w14:paraId="35A92C32" w14:textId="77777777" w:rsidR="001C51DC" w:rsidRDefault="001C51DC" w:rsidP="001C51DC">
      <w:pPr>
        <w:pStyle w:val="Geenafstand"/>
        <w:rPr>
          <w:sz w:val="22"/>
          <w:lang w:val="en-US"/>
        </w:rPr>
      </w:pPr>
    </w:p>
    <w:p w14:paraId="6E54EB6D" w14:textId="4B692268" w:rsidR="001C51DC" w:rsidRDefault="001C51DC" w:rsidP="006C7A23">
      <w:pPr>
        <w:pStyle w:val="Kop2"/>
        <w:rPr>
          <w:lang w:val="en-US"/>
        </w:rPr>
      </w:pPr>
      <w:bookmarkStart w:id="28" w:name="_Toc149131484"/>
      <w:r>
        <w:rPr>
          <w:lang w:val="en-US"/>
        </w:rPr>
        <w:t>Potential gaps</w:t>
      </w:r>
      <w:bookmarkEnd w:id="28"/>
    </w:p>
    <w:p w14:paraId="1C5E2297" w14:textId="77777777" w:rsidR="001D6B88" w:rsidRPr="00041C02" w:rsidRDefault="001D6B88" w:rsidP="00BA1C02">
      <w:pPr>
        <w:pStyle w:val="Plattetekst"/>
        <w:rPr>
          <w:b/>
          <w:bCs/>
          <w:lang w:val="en-US"/>
        </w:rPr>
      </w:pPr>
    </w:p>
    <w:p w14:paraId="6261C209" w14:textId="77777777" w:rsidR="00456543" w:rsidRDefault="00456543" w:rsidP="00456543">
      <w:pPr>
        <w:pStyle w:val="Kop1"/>
      </w:pPr>
      <w:bookmarkStart w:id="29" w:name="_Toc149131485"/>
      <w:r>
        <w:t>Considerations for Maritime services in the context of e-navigation</w:t>
      </w:r>
      <w:bookmarkEnd w:id="29"/>
    </w:p>
    <w:p w14:paraId="5B5DC289" w14:textId="77777777" w:rsidR="00CD7F7E" w:rsidRPr="00F55AD7" w:rsidRDefault="00CD7F7E" w:rsidP="00CD7F7E">
      <w:pPr>
        <w:pStyle w:val="Heading1separationline"/>
      </w:pPr>
    </w:p>
    <w:p w14:paraId="68F75300" w14:textId="7988A3F2" w:rsidR="006D3290" w:rsidRDefault="006D3290" w:rsidP="006C7A23">
      <w:pPr>
        <w:pStyle w:val="Kop2"/>
      </w:pPr>
      <w:bookmarkStart w:id="30" w:name="_Toc149131486"/>
      <w:r>
        <w:t>IP/WEB based</w:t>
      </w:r>
      <w:bookmarkEnd w:id="30"/>
    </w:p>
    <w:p w14:paraId="49C29455" w14:textId="22DDEC57" w:rsidR="006D3290" w:rsidRDefault="00D8687F" w:rsidP="00F92359">
      <w:pPr>
        <w:spacing w:after="160" w:line="259" w:lineRule="auto"/>
        <w:rPr>
          <w:sz w:val="22"/>
          <w:lang w:val="en-US"/>
        </w:rPr>
      </w:pPr>
      <w:r>
        <w:rPr>
          <w:sz w:val="22"/>
        </w:rPr>
        <w:t>Maritime services in the context of e-</w:t>
      </w:r>
      <w:r w:rsidR="00E07642">
        <w:rPr>
          <w:sz w:val="22"/>
        </w:rPr>
        <w:t>N</w:t>
      </w:r>
      <w:r>
        <w:rPr>
          <w:sz w:val="22"/>
        </w:rPr>
        <w:t xml:space="preserve">avigation are often based on IP and the application of web services. In those cases, the </w:t>
      </w:r>
      <w:r w:rsidR="00F92359">
        <w:rPr>
          <w:sz w:val="22"/>
          <w:lang w:val="en-US"/>
        </w:rPr>
        <w:t>SECOM</w:t>
      </w:r>
      <w:r>
        <w:rPr>
          <w:sz w:val="22"/>
          <w:lang w:val="en-US"/>
        </w:rPr>
        <w:t xml:space="preserve"> (IEC 63173-2) standard should be applied</w:t>
      </w:r>
      <w:r w:rsidR="00F92359">
        <w:rPr>
          <w:sz w:val="22"/>
          <w:lang w:val="en-US"/>
        </w:rPr>
        <w:t xml:space="preserve"> and additional measures from IT and/OT standards, like best practices for security monitoring, should be considered.</w:t>
      </w:r>
    </w:p>
    <w:p w14:paraId="1EDE3D94" w14:textId="77777777" w:rsidR="00F92359" w:rsidRDefault="00F92359" w:rsidP="00F92359">
      <w:pPr>
        <w:spacing w:after="160" w:line="259" w:lineRule="auto"/>
        <w:rPr>
          <w:sz w:val="22"/>
          <w:lang w:val="en-US"/>
        </w:rPr>
      </w:pPr>
    </w:p>
    <w:p w14:paraId="11AFE845" w14:textId="3DF50B48" w:rsidR="006D3290" w:rsidRDefault="006D3290" w:rsidP="006C7A23">
      <w:pPr>
        <w:pStyle w:val="Kop2"/>
        <w:rPr>
          <w:lang w:val="en-US"/>
        </w:rPr>
      </w:pPr>
      <w:bookmarkStart w:id="31" w:name="_Toc149131487"/>
      <w:r>
        <w:rPr>
          <w:lang w:val="en-US"/>
        </w:rPr>
        <w:t>Non IP/WEB based</w:t>
      </w:r>
      <w:bookmarkEnd w:id="31"/>
    </w:p>
    <w:p w14:paraId="0E06EE6E" w14:textId="083E609C" w:rsidR="00D8687F" w:rsidRDefault="00D8687F" w:rsidP="00107A8E">
      <w:pPr>
        <w:spacing w:after="160" w:line="259" w:lineRule="auto"/>
        <w:rPr>
          <w:sz w:val="22"/>
          <w:lang w:val="en-US"/>
        </w:rPr>
      </w:pPr>
      <w:r>
        <w:rPr>
          <w:sz w:val="22"/>
          <w:lang w:val="en-US"/>
        </w:rPr>
        <w:t xml:space="preserve">Where no IP/Web based technology is used, especially in </w:t>
      </w:r>
      <w:commentRangeStart w:id="32"/>
      <w:commentRangeStart w:id="33"/>
      <w:r w:rsidR="006D3290">
        <w:rPr>
          <w:sz w:val="22"/>
          <w:lang w:val="en-US"/>
        </w:rPr>
        <w:t xml:space="preserve">MSI </w:t>
      </w:r>
      <w:commentRangeEnd w:id="32"/>
      <w:r w:rsidR="00E07642">
        <w:rPr>
          <w:rStyle w:val="Verwijzingopmerking"/>
        </w:rPr>
        <w:commentReference w:id="32"/>
      </w:r>
      <w:commentRangeEnd w:id="33"/>
      <w:r w:rsidR="003473D7">
        <w:rPr>
          <w:rStyle w:val="Verwijzingopmerking"/>
        </w:rPr>
        <w:commentReference w:id="33"/>
      </w:r>
      <w:r>
        <w:rPr>
          <w:sz w:val="22"/>
          <w:lang w:val="en-US"/>
        </w:rPr>
        <w:t>radio systems like VHF, AIS, VDES</w:t>
      </w:r>
      <w:r w:rsidR="006D3290">
        <w:rPr>
          <w:sz w:val="22"/>
          <w:lang w:val="en-US"/>
        </w:rPr>
        <w:t xml:space="preserve"> and</w:t>
      </w:r>
      <w:r>
        <w:rPr>
          <w:sz w:val="22"/>
          <w:lang w:val="en-US"/>
        </w:rPr>
        <w:t xml:space="preserve"> NAVTEX, the following suggestions may aid in the availability and integrity of the information</w:t>
      </w:r>
      <w:r w:rsidR="006F7B0E">
        <w:rPr>
          <w:sz w:val="22"/>
          <w:lang w:val="en-US"/>
        </w:rPr>
        <w:t xml:space="preserve">. Note that many of these systems are meant to be public/broadcast and have a role in Maritime Safety Information (MSI). Although information transmitted may be confidential, encryption is </w:t>
      </w:r>
      <w:r w:rsidR="00E07642">
        <w:rPr>
          <w:sz w:val="22"/>
          <w:lang w:val="en-US"/>
        </w:rPr>
        <w:t>not used, so to allow</w:t>
      </w:r>
      <w:r w:rsidR="006F7B0E">
        <w:rPr>
          <w:sz w:val="22"/>
          <w:lang w:val="en-US"/>
        </w:rPr>
        <w:t xml:space="preserve"> all receiving parties to </w:t>
      </w:r>
      <w:r w:rsidR="00E07642">
        <w:rPr>
          <w:sz w:val="22"/>
          <w:lang w:val="en-US"/>
        </w:rPr>
        <w:t>use the information</w:t>
      </w:r>
      <w:r w:rsidR="006F7B0E">
        <w:rPr>
          <w:sz w:val="22"/>
          <w:lang w:val="en-US"/>
        </w:rPr>
        <w:t>.</w:t>
      </w:r>
    </w:p>
    <w:p w14:paraId="4D2B703B" w14:textId="22137CFC" w:rsidR="006F7B0E" w:rsidRPr="006D3290" w:rsidRDefault="006F7B0E" w:rsidP="0093637F">
      <w:pPr>
        <w:pStyle w:val="List1"/>
        <w:numPr>
          <w:ilvl w:val="0"/>
          <w:numId w:val="35"/>
        </w:numPr>
        <w:rPr>
          <w:lang w:val="en-US"/>
        </w:rPr>
      </w:pPr>
      <w:r w:rsidRPr="006D3290">
        <w:rPr>
          <w:lang w:val="en-US"/>
        </w:rPr>
        <w:t xml:space="preserve">While there are initiatives to implement authentication of messages in various MSI systems, there is currently no </w:t>
      </w:r>
      <w:proofErr w:type="spellStart"/>
      <w:r w:rsidRPr="006D3290">
        <w:rPr>
          <w:lang w:val="en-US"/>
        </w:rPr>
        <w:t>standardised</w:t>
      </w:r>
      <w:proofErr w:type="spellEnd"/>
      <w:r w:rsidRPr="006D3290">
        <w:rPr>
          <w:lang w:val="en-US"/>
        </w:rPr>
        <w:t xml:space="preserve"> solution. </w:t>
      </w:r>
      <w:r w:rsidR="006D3290" w:rsidRPr="006D3290">
        <w:rPr>
          <w:lang w:val="en-US"/>
        </w:rPr>
        <w:t>Instead,</w:t>
      </w:r>
      <w:r w:rsidRPr="006D3290">
        <w:rPr>
          <w:lang w:val="en-US"/>
        </w:rPr>
        <w:t xml:space="preserve"> it is </w:t>
      </w:r>
      <w:r w:rsidR="006D3290" w:rsidRPr="006D3290">
        <w:rPr>
          <w:lang w:val="en-US"/>
        </w:rPr>
        <w:t>suggested</w:t>
      </w:r>
      <w:r w:rsidRPr="006D3290">
        <w:rPr>
          <w:lang w:val="en-US"/>
        </w:rPr>
        <w:t xml:space="preserve"> to implement multiple different systems that may provide similar information, to be able to compare </w:t>
      </w:r>
      <w:r w:rsidR="006D3290" w:rsidRPr="006D3290">
        <w:rPr>
          <w:lang w:val="en-US"/>
        </w:rPr>
        <w:t>the information provided. If in doubt, human verification, for instance via VHF, may assist</w:t>
      </w:r>
      <w:r w:rsidR="006D3290">
        <w:rPr>
          <w:lang w:val="en-US"/>
        </w:rPr>
        <w:t>.</w:t>
      </w:r>
    </w:p>
    <w:p w14:paraId="06845C5D" w14:textId="0E7F51F1" w:rsidR="006D3290" w:rsidRPr="006C7A23" w:rsidRDefault="006D3290" w:rsidP="006D3290">
      <w:pPr>
        <w:pStyle w:val="List1"/>
      </w:pPr>
      <w:r>
        <w:rPr>
          <w:lang w:val="en-US"/>
        </w:rPr>
        <w:t>Monitor for unusual messages; commercial systems are available to monitor for spoofing and jamming, especially in AIS.</w:t>
      </w:r>
    </w:p>
    <w:p w14:paraId="56384979" w14:textId="69040965" w:rsidR="006D3290" w:rsidRPr="00107A8E" w:rsidRDefault="006D3290" w:rsidP="006C7A23">
      <w:pPr>
        <w:pStyle w:val="List1"/>
      </w:pPr>
      <w:r>
        <w:rPr>
          <w:lang w:val="en-US"/>
        </w:rPr>
        <w:t>Have monitoring systems available for triangulation of invalid radio transmissions.</w:t>
      </w:r>
    </w:p>
    <w:p w14:paraId="45E6FD8B" w14:textId="77777777" w:rsidR="006B5D72" w:rsidRPr="006B5D72" w:rsidRDefault="006B5D72" w:rsidP="006B5D72">
      <w:pPr>
        <w:rPr>
          <w:sz w:val="22"/>
        </w:rPr>
      </w:pPr>
    </w:p>
    <w:p w14:paraId="49999503" w14:textId="78B3FD13" w:rsidR="006B5D72" w:rsidRPr="006B5D72" w:rsidRDefault="006B5D72" w:rsidP="00151C27">
      <w:pPr>
        <w:pStyle w:val="Kop2"/>
      </w:pPr>
      <w:bookmarkStart w:id="34" w:name="_Toc149131488"/>
      <w:r w:rsidRPr="006B5D72">
        <w:lastRenderedPageBreak/>
        <w:t xml:space="preserve">MS-specific documents to </w:t>
      </w:r>
      <w:commentRangeStart w:id="35"/>
      <w:r w:rsidRPr="006B5D72">
        <w:t>consider</w:t>
      </w:r>
      <w:bookmarkEnd w:id="34"/>
      <w:commentRangeEnd w:id="35"/>
      <w:r w:rsidR="000575F8">
        <w:rPr>
          <w:rStyle w:val="Verwijzingopmerking"/>
          <w:rFonts w:asciiTheme="minorHAnsi" w:eastAsiaTheme="minorHAnsi" w:hAnsiTheme="minorHAnsi" w:cstheme="minorBidi"/>
          <w:b w:val="0"/>
          <w:caps w:val="0"/>
          <w:color w:val="auto"/>
        </w:rPr>
        <w:commentReference w:id="35"/>
      </w:r>
    </w:p>
    <w:p w14:paraId="40CA0AC9" w14:textId="77777777" w:rsidR="006B5D72" w:rsidRPr="006B5D72" w:rsidRDefault="006B5D72" w:rsidP="0093637F">
      <w:pPr>
        <w:pStyle w:val="Lijstalinea"/>
        <w:numPr>
          <w:ilvl w:val="0"/>
          <w:numId w:val="19"/>
        </w:numPr>
        <w:spacing w:after="160" w:line="259" w:lineRule="auto"/>
        <w:rPr>
          <w:sz w:val="22"/>
        </w:rPr>
      </w:pPr>
      <w:r w:rsidRPr="006B5D72">
        <w:rPr>
          <w:sz w:val="22"/>
        </w:rPr>
        <w:t xml:space="preserve">IALA R1019: PROVISION OF MARITIME SERVICES IN THE CONTEXT OF E-NAVIGATION IN THE DOMAIN OF IALA </w:t>
      </w:r>
      <w:r w:rsidRPr="006B5D72">
        <w:rPr>
          <w:b/>
          <w:bCs/>
          <w:sz w:val="22"/>
        </w:rPr>
        <w:t>(recommendation)</w:t>
      </w:r>
    </w:p>
    <w:p w14:paraId="220CA9FF" w14:textId="77777777" w:rsidR="006B5D72" w:rsidRPr="006B5D72" w:rsidRDefault="006B5D72" w:rsidP="0093637F">
      <w:pPr>
        <w:pStyle w:val="Lijstalinea"/>
        <w:numPr>
          <w:ilvl w:val="1"/>
          <w:numId w:val="19"/>
        </w:numPr>
        <w:spacing w:after="160" w:line="259" w:lineRule="auto"/>
        <w:rPr>
          <w:sz w:val="22"/>
        </w:rPr>
      </w:pPr>
      <w:r w:rsidRPr="006B5D72">
        <w:rPr>
          <w:sz w:val="22"/>
        </w:rPr>
        <w:t>Covers general aspects of digitalisation: Resilience, security, identity and authentication by design</w:t>
      </w:r>
    </w:p>
    <w:p w14:paraId="5AE26178" w14:textId="77777777" w:rsidR="006B5D72" w:rsidRPr="006B5D72" w:rsidRDefault="006B5D72" w:rsidP="0093637F">
      <w:pPr>
        <w:pStyle w:val="Lijstalinea"/>
        <w:numPr>
          <w:ilvl w:val="1"/>
          <w:numId w:val="19"/>
        </w:numPr>
        <w:spacing w:after="160" w:line="259" w:lineRule="auto"/>
        <w:rPr>
          <w:sz w:val="22"/>
        </w:rPr>
      </w:pPr>
      <w:r w:rsidRPr="006B5D72">
        <w:rPr>
          <w:sz w:val="22"/>
        </w:rPr>
        <w:t xml:space="preserve">Availability, Integrity, Confidentiality </w:t>
      </w:r>
    </w:p>
    <w:p w14:paraId="39C21D86" w14:textId="77777777" w:rsidR="006B5D72" w:rsidRPr="006B5D72" w:rsidRDefault="006B5D72" w:rsidP="0093637F">
      <w:pPr>
        <w:pStyle w:val="Lijstalinea"/>
        <w:numPr>
          <w:ilvl w:val="0"/>
          <w:numId w:val="19"/>
        </w:numPr>
        <w:spacing w:after="160" w:line="259" w:lineRule="auto"/>
        <w:rPr>
          <w:sz w:val="22"/>
        </w:rPr>
      </w:pPr>
      <w:r w:rsidRPr="006B5D72">
        <w:rPr>
          <w:sz w:val="22"/>
        </w:rPr>
        <w:t xml:space="preserve">IALA G1157: WEB SERVICE BASED S-100 DATA EXCHANGE </w:t>
      </w:r>
      <w:r w:rsidRPr="006B5D72">
        <w:rPr>
          <w:b/>
          <w:bCs/>
          <w:sz w:val="22"/>
        </w:rPr>
        <w:t>(technical guideline)</w:t>
      </w:r>
    </w:p>
    <w:p w14:paraId="66F36ADB" w14:textId="77777777" w:rsidR="006B5D72" w:rsidRPr="006B5D72" w:rsidRDefault="006B5D72" w:rsidP="0093637F">
      <w:pPr>
        <w:pStyle w:val="Lijstalinea"/>
        <w:numPr>
          <w:ilvl w:val="1"/>
          <w:numId w:val="19"/>
        </w:numPr>
        <w:spacing w:after="160" w:line="259" w:lineRule="auto"/>
        <w:rPr>
          <w:sz w:val="22"/>
        </w:rPr>
      </w:pPr>
      <w:r w:rsidRPr="006B5D72">
        <w:rPr>
          <w:sz w:val="22"/>
        </w:rPr>
        <w:t>Guidance on implementing MS with S-100 data</w:t>
      </w:r>
    </w:p>
    <w:p w14:paraId="235730D9" w14:textId="77777777" w:rsidR="006B5D72" w:rsidRPr="006B5D72" w:rsidRDefault="006B5D72" w:rsidP="0093637F">
      <w:pPr>
        <w:pStyle w:val="Lijstalinea"/>
        <w:numPr>
          <w:ilvl w:val="1"/>
          <w:numId w:val="19"/>
        </w:numPr>
        <w:spacing w:after="160" w:line="259" w:lineRule="auto"/>
        <w:rPr>
          <w:sz w:val="22"/>
        </w:rPr>
      </w:pPr>
      <w:r w:rsidRPr="006B5D72">
        <w:rPr>
          <w:sz w:val="22"/>
        </w:rPr>
        <w:t>Recommends to use IP and TLS in combination with PKI</w:t>
      </w:r>
    </w:p>
    <w:p w14:paraId="62F9ADC7" w14:textId="77777777" w:rsidR="006B5D72" w:rsidRPr="006B5D72" w:rsidRDefault="006B5D72" w:rsidP="0093637F">
      <w:pPr>
        <w:pStyle w:val="Lijstalinea"/>
        <w:numPr>
          <w:ilvl w:val="1"/>
          <w:numId w:val="19"/>
        </w:numPr>
        <w:spacing w:after="160" w:line="259" w:lineRule="auto"/>
        <w:rPr>
          <w:sz w:val="22"/>
        </w:rPr>
      </w:pPr>
      <w:r w:rsidRPr="006B5D72">
        <w:rPr>
          <w:sz w:val="22"/>
        </w:rPr>
        <w:t>Local certificate store -&gt; offline PKI</w:t>
      </w:r>
    </w:p>
    <w:p w14:paraId="1F8C86EF" w14:textId="77777777" w:rsidR="006B5D72" w:rsidRPr="006B5D72" w:rsidRDefault="006B5D72" w:rsidP="0093637F">
      <w:pPr>
        <w:pStyle w:val="Lijstalinea"/>
        <w:numPr>
          <w:ilvl w:val="1"/>
          <w:numId w:val="19"/>
        </w:numPr>
        <w:spacing w:after="160" w:line="259" w:lineRule="auto"/>
        <w:rPr>
          <w:sz w:val="22"/>
        </w:rPr>
      </w:pPr>
      <w:r w:rsidRPr="006B5D72">
        <w:rPr>
          <w:sz w:val="22"/>
        </w:rPr>
        <w:t xml:space="preserve">Sign data (+timestamp to avoid replay attacks) </w:t>
      </w:r>
    </w:p>
    <w:p w14:paraId="6D2137EB" w14:textId="0D0405F6" w:rsidR="006B5D72" w:rsidRPr="006B5D72" w:rsidRDefault="006B5D72" w:rsidP="0093637F">
      <w:pPr>
        <w:pStyle w:val="Lijstalinea"/>
        <w:numPr>
          <w:ilvl w:val="0"/>
          <w:numId w:val="19"/>
        </w:numPr>
        <w:spacing w:after="160" w:line="259" w:lineRule="auto"/>
        <w:rPr>
          <w:sz w:val="22"/>
        </w:rPr>
      </w:pPr>
      <w:r w:rsidRPr="006B5D72">
        <w:rPr>
          <w:sz w:val="22"/>
        </w:rPr>
        <w:t xml:space="preserve">IEC 63173-2: Maritime navigation and radio communication equipment and systems – Data interface – Part 2: Secure exchange and communication of S-100 based products (SECOM) </w:t>
      </w:r>
      <w:r w:rsidRPr="006B5D72">
        <w:rPr>
          <w:b/>
          <w:bCs/>
          <w:sz w:val="22"/>
        </w:rPr>
        <w:t>(technical guideline)</w:t>
      </w:r>
    </w:p>
    <w:p w14:paraId="2E6B1BF2" w14:textId="0A500649" w:rsidR="006B5D72" w:rsidRPr="006B5D72" w:rsidRDefault="006B5D72" w:rsidP="0093637F">
      <w:pPr>
        <w:pStyle w:val="Lijstalinea"/>
        <w:numPr>
          <w:ilvl w:val="1"/>
          <w:numId w:val="19"/>
        </w:numPr>
        <w:spacing w:after="160" w:line="259" w:lineRule="auto"/>
        <w:rPr>
          <w:sz w:val="22"/>
        </w:rPr>
      </w:pPr>
      <w:r w:rsidRPr="006B5D72">
        <w:rPr>
          <w:sz w:val="22"/>
        </w:rPr>
        <w:t>Standardi</w:t>
      </w:r>
      <w:r w:rsidR="008117C7">
        <w:rPr>
          <w:sz w:val="22"/>
        </w:rPr>
        <w:t>s</w:t>
      </w:r>
      <w:r w:rsidRPr="006B5D72">
        <w:rPr>
          <w:sz w:val="22"/>
        </w:rPr>
        <w:t>es Interfaces used for S-100 online data exchange.</w:t>
      </w:r>
    </w:p>
    <w:p w14:paraId="5E1BEA34" w14:textId="77777777" w:rsidR="006B5D72" w:rsidRPr="006B5D72" w:rsidRDefault="006B5D72" w:rsidP="0093637F">
      <w:pPr>
        <w:pStyle w:val="Lijstalinea"/>
        <w:numPr>
          <w:ilvl w:val="1"/>
          <w:numId w:val="19"/>
        </w:numPr>
        <w:spacing w:after="160" w:line="259" w:lineRule="auto"/>
        <w:rPr>
          <w:sz w:val="22"/>
        </w:rPr>
      </w:pPr>
      <w:r w:rsidRPr="006B5D72">
        <w:rPr>
          <w:sz w:val="22"/>
        </w:rPr>
        <w:t>Provides some general guidance on how to utilize Identity Management and Service Discovery on the technical level</w:t>
      </w:r>
    </w:p>
    <w:p w14:paraId="6FF4BE2E" w14:textId="77777777" w:rsidR="006B5D72" w:rsidRPr="006B5D72" w:rsidRDefault="006B5D72" w:rsidP="0093637F">
      <w:pPr>
        <w:pStyle w:val="Lijstalinea"/>
        <w:numPr>
          <w:ilvl w:val="0"/>
          <w:numId w:val="19"/>
        </w:numPr>
        <w:spacing w:after="160" w:line="259" w:lineRule="auto"/>
        <w:rPr>
          <w:b/>
          <w:bCs/>
          <w:sz w:val="22"/>
        </w:rPr>
      </w:pPr>
      <w:r w:rsidRPr="006B5D72">
        <w:rPr>
          <w:sz w:val="22"/>
        </w:rPr>
        <w:t xml:space="preserve">IALA G1161: GUIDELINE ON THE EVALUATION OF PLATFORMS FOR THE PROVISION OF MARITIME SERVICES IN THE CONTEXT OF E-NAVIGATION </w:t>
      </w:r>
      <w:r w:rsidRPr="006B5D72">
        <w:rPr>
          <w:b/>
          <w:bCs/>
          <w:sz w:val="22"/>
        </w:rPr>
        <w:t>(generic guideline)</w:t>
      </w:r>
    </w:p>
    <w:p w14:paraId="1B30DD21" w14:textId="77777777" w:rsidR="006B5D72" w:rsidRPr="006B5D72" w:rsidRDefault="006B5D72" w:rsidP="0093637F">
      <w:pPr>
        <w:pStyle w:val="Lijstalinea"/>
        <w:numPr>
          <w:ilvl w:val="1"/>
          <w:numId w:val="19"/>
        </w:numPr>
        <w:spacing w:after="160" w:line="259" w:lineRule="auto"/>
        <w:rPr>
          <w:sz w:val="22"/>
        </w:rPr>
      </w:pPr>
      <w:r w:rsidRPr="006B5D72">
        <w:rPr>
          <w:sz w:val="22"/>
        </w:rPr>
        <w:t>Provides a framework to evaluate technologies/platforms for MS</w:t>
      </w:r>
    </w:p>
    <w:p w14:paraId="3C9FFC8D" w14:textId="77777777" w:rsidR="006B5D72" w:rsidRPr="006B5D72" w:rsidRDefault="006B5D72" w:rsidP="0093637F">
      <w:pPr>
        <w:pStyle w:val="Lijstalinea"/>
        <w:numPr>
          <w:ilvl w:val="1"/>
          <w:numId w:val="19"/>
        </w:numPr>
        <w:spacing w:after="160" w:line="259" w:lineRule="auto"/>
        <w:rPr>
          <w:sz w:val="22"/>
        </w:rPr>
      </w:pPr>
      <w:r w:rsidRPr="006B5D72">
        <w:rPr>
          <w:sz w:val="22"/>
        </w:rPr>
        <w:t>Covers basic aspects of Cyber Security: Authentication, Authorization, Robustness, Efficiency, Confidentiality, Integrity, Availability, Non-repudiation</w:t>
      </w:r>
    </w:p>
    <w:p w14:paraId="60A88496" w14:textId="77777777" w:rsidR="006B5D72" w:rsidRPr="006B5D72" w:rsidRDefault="006B5D72" w:rsidP="0093637F">
      <w:pPr>
        <w:pStyle w:val="Lijstalinea"/>
        <w:numPr>
          <w:ilvl w:val="0"/>
          <w:numId w:val="19"/>
        </w:numPr>
        <w:spacing w:after="160" w:line="259" w:lineRule="auto"/>
        <w:rPr>
          <w:sz w:val="22"/>
        </w:rPr>
      </w:pPr>
      <w:r w:rsidRPr="006B5D72">
        <w:rPr>
          <w:sz w:val="22"/>
        </w:rPr>
        <w:t>(Technical Design Specification(s) for Maritime Services currently being drafted using SECOM)</w:t>
      </w:r>
    </w:p>
    <w:p w14:paraId="3BF366C1" w14:textId="77777777" w:rsidR="006B5D72" w:rsidRPr="006B5D72" w:rsidRDefault="006B5D72" w:rsidP="0093637F">
      <w:pPr>
        <w:pStyle w:val="Lijstalinea"/>
        <w:numPr>
          <w:ilvl w:val="0"/>
          <w:numId w:val="19"/>
        </w:numPr>
        <w:spacing w:after="160" w:line="259" w:lineRule="auto"/>
        <w:rPr>
          <w:sz w:val="22"/>
        </w:rPr>
      </w:pPr>
      <w:r w:rsidRPr="006B5D72">
        <w:rPr>
          <w:sz w:val="22"/>
        </w:rPr>
        <w:t>Maritime Connectivity Platform (MCP) as a framework for secure maritime data exchange:</w:t>
      </w:r>
    </w:p>
    <w:p w14:paraId="03B9C20C" w14:textId="77777777" w:rsidR="006B5D72" w:rsidRPr="006B5D72" w:rsidRDefault="006B5D72" w:rsidP="0093637F">
      <w:pPr>
        <w:pStyle w:val="Lijstalinea"/>
        <w:numPr>
          <w:ilvl w:val="1"/>
          <w:numId w:val="19"/>
        </w:numPr>
        <w:spacing w:after="160" w:line="259" w:lineRule="auto"/>
        <w:rPr>
          <w:sz w:val="22"/>
        </w:rPr>
      </w:pPr>
      <w:r w:rsidRPr="006B5D72">
        <w:rPr>
          <w:sz w:val="22"/>
        </w:rPr>
        <w:t>Documentation on MCP PKI</w:t>
      </w:r>
    </w:p>
    <w:p w14:paraId="0856083A" w14:textId="77777777" w:rsidR="006B5D72" w:rsidRPr="006B5D72" w:rsidRDefault="006B5D72" w:rsidP="0093637F">
      <w:pPr>
        <w:pStyle w:val="Lijstalinea"/>
        <w:numPr>
          <w:ilvl w:val="1"/>
          <w:numId w:val="19"/>
        </w:numPr>
        <w:spacing w:after="160" w:line="259" w:lineRule="auto"/>
        <w:rPr>
          <w:sz w:val="22"/>
        </w:rPr>
      </w:pPr>
      <w:r w:rsidRPr="006B5D72">
        <w:rPr>
          <w:sz w:val="22"/>
        </w:rPr>
        <w:t>Identity Management</w:t>
      </w:r>
    </w:p>
    <w:p w14:paraId="67863F95" w14:textId="77777777" w:rsidR="006B5D72" w:rsidRPr="006B5D72" w:rsidRDefault="006B5D72" w:rsidP="0093637F">
      <w:pPr>
        <w:pStyle w:val="Lijstalinea"/>
        <w:numPr>
          <w:ilvl w:val="1"/>
          <w:numId w:val="19"/>
        </w:numPr>
        <w:spacing w:after="160" w:line="259" w:lineRule="auto"/>
        <w:rPr>
          <w:sz w:val="22"/>
        </w:rPr>
      </w:pPr>
      <w:r w:rsidRPr="006B5D72">
        <w:rPr>
          <w:sz w:val="22"/>
        </w:rPr>
        <w:t xml:space="preserve">Usage of MCP-MRNs </w:t>
      </w:r>
    </w:p>
    <w:p w14:paraId="24421EE8" w14:textId="184BD0FB" w:rsidR="006B5D72" w:rsidRPr="006B5D72" w:rsidRDefault="006B5D72" w:rsidP="0093637F">
      <w:pPr>
        <w:pStyle w:val="Lijstalinea"/>
        <w:numPr>
          <w:ilvl w:val="1"/>
          <w:numId w:val="19"/>
        </w:numPr>
        <w:spacing w:after="160" w:line="259" w:lineRule="auto"/>
        <w:rPr>
          <w:sz w:val="22"/>
        </w:rPr>
      </w:pPr>
      <w:r w:rsidRPr="006B5D72">
        <w:rPr>
          <w:sz w:val="22"/>
        </w:rPr>
        <w:t>MMS as a secure low-bandwidth messaging service</w:t>
      </w:r>
    </w:p>
    <w:p w14:paraId="0DD86733" w14:textId="77777777" w:rsidR="006B5D72" w:rsidRPr="006B5D72" w:rsidRDefault="006B5D72" w:rsidP="006B5D72">
      <w:pPr>
        <w:rPr>
          <w:sz w:val="22"/>
        </w:rPr>
      </w:pPr>
    </w:p>
    <w:p w14:paraId="41FBCD32" w14:textId="4816CC60" w:rsidR="006B5D72" w:rsidRPr="006B5D72" w:rsidRDefault="006B5D72" w:rsidP="00151C27">
      <w:pPr>
        <w:pStyle w:val="Kop2"/>
      </w:pPr>
      <w:bookmarkStart w:id="36" w:name="_Toc149131489"/>
      <w:r w:rsidRPr="006B5D72">
        <w:t>Potential Gaps</w:t>
      </w:r>
      <w:bookmarkEnd w:id="36"/>
    </w:p>
    <w:p w14:paraId="1CFD500E" w14:textId="1DE822F1" w:rsidR="008117C7" w:rsidRDefault="008117C7" w:rsidP="0093637F">
      <w:pPr>
        <w:pStyle w:val="Lijstalinea"/>
        <w:numPr>
          <w:ilvl w:val="0"/>
          <w:numId w:val="20"/>
        </w:numPr>
        <w:spacing w:after="160" w:line="259" w:lineRule="auto"/>
        <w:rPr>
          <w:sz w:val="22"/>
        </w:rPr>
      </w:pPr>
      <w:r>
        <w:rPr>
          <w:sz w:val="22"/>
        </w:rPr>
        <w:t>Measures to provide authentication in existing systems like AIS and VDES are still in development.</w:t>
      </w:r>
    </w:p>
    <w:p w14:paraId="6D2EF6B3" w14:textId="1D5B1F14" w:rsidR="00B66E2B" w:rsidRPr="006C7A23" w:rsidRDefault="00B66E2B" w:rsidP="0093637F">
      <w:pPr>
        <w:pStyle w:val="Lijstalinea"/>
        <w:numPr>
          <w:ilvl w:val="0"/>
          <w:numId w:val="20"/>
        </w:numPr>
        <w:spacing w:after="160" w:line="259" w:lineRule="auto"/>
        <w:rPr>
          <w:sz w:val="22"/>
        </w:rPr>
      </w:pPr>
      <w:r>
        <w:rPr>
          <w:sz w:val="22"/>
        </w:rPr>
        <w:t>IALA GXXXX: G</w:t>
      </w:r>
      <w:r w:rsidRPr="00F21E05">
        <w:rPr>
          <w:sz w:val="22"/>
        </w:rPr>
        <w:t>uideline on VDES VDL integrity monitoring</w:t>
      </w:r>
      <w:r>
        <w:rPr>
          <w:sz w:val="22"/>
        </w:rPr>
        <w:t xml:space="preserve"> (in development)</w:t>
      </w:r>
    </w:p>
    <w:p w14:paraId="2DB1488E" w14:textId="77777777" w:rsidR="00710647" w:rsidRPr="006B5D72" w:rsidRDefault="00710647" w:rsidP="0060563A">
      <w:pPr>
        <w:spacing w:after="160" w:line="259" w:lineRule="auto"/>
        <w:rPr>
          <w:sz w:val="22"/>
        </w:rPr>
      </w:pPr>
    </w:p>
    <w:p w14:paraId="05393067" w14:textId="2DA1D645" w:rsidR="000A7644" w:rsidRDefault="00BA77BF" w:rsidP="00D80EB4">
      <w:pPr>
        <w:pStyle w:val="Kop1"/>
      </w:pPr>
      <w:bookmarkStart w:id="37" w:name="_Toc149131490"/>
      <w:r>
        <w:t xml:space="preserve">Considerations for </w:t>
      </w:r>
      <w:r w:rsidR="00D80EB4">
        <w:t>VTS</w:t>
      </w:r>
      <w:bookmarkEnd w:id="37"/>
    </w:p>
    <w:p w14:paraId="7E029776" w14:textId="77777777" w:rsidR="001072FD" w:rsidRPr="00F55AD7" w:rsidRDefault="001072FD" w:rsidP="001072FD">
      <w:pPr>
        <w:pStyle w:val="Heading1separationline"/>
      </w:pPr>
    </w:p>
    <w:p w14:paraId="2F6613C0" w14:textId="3C542FA4" w:rsidR="00BA77BF" w:rsidRDefault="00E17487" w:rsidP="00BA1C02">
      <w:pPr>
        <w:pStyle w:val="Plattetekst"/>
      </w:pPr>
      <w:r w:rsidRPr="00F01347">
        <w:t xml:space="preserve">In VTS, </w:t>
      </w:r>
      <w:r>
        <w:t xml:space="preserve">cyber security risks focus on three main areas, namely the sensors, the </w:t>
      </w:r>
      <w:r w:rsidR="00C872F0">
        <w:t>VTS Core (</w:t>
      </w:r>
      <w:r>
        <w:t>presentation</w:t>
      </w:r>
      <w:r w:rsidR="009E0569">
        <w:t>/processing</w:t>
      </w:r>
      <w:r w:rsidR="00C872F0">
        <w:t>)</w:t>
      </w:r>
      <w:r>
        <w:t xml:space="preserve"> systems and the communication systems, all with their unique risks</w:t>
      </w:r>
      <w:r w:rsidR="00BA77BF">
        <w:t xml:space="preserve"> and potential mitigating measures</w:t>
      </w:r>
      <w:r>
        <w:t>.</w:t>
      </w:r>
    </w:p>
    <w:p w14:paraId="522F3D34" w14:textId="59627654" w:rsidR="009D1D7E" w:rsidRDefault="009D1D7E" w:rsidP="00BA1C02">
      <w:pPr>
        <w:pStyle w:val="Plattetekst"/>
      </w:pPr>
      <w:r>
        <w:t>Availability and reliability of the systems usually has the highest priority and cyber security measures may have an adverse effect on these. On the other hand, not taking measures against cyber risks may impact availability and reliability. Therefore, a good balance between security and reliability is required.</w:t>
      </w:r>
      <w:r w:rsidR="00860206">
        <w:t xml:space="preserve"> A risk assessment is a good approach to find this balance.</w:t>
      </w:r>
    </w:p>
    <w:p w14:paraId="316262D0" w14:textId="5FC65CD2" w:rsidR="00860206" w:rsidRDefault="00860206" w:rsidP="00BA1C02">
      <w:pPr>
        <w:pStyle w:val="Plattetekst"/>
      </w:pPr>
      <w:r>
        <w:t xml:space="preserve">With the intended increased provision of VTS Digital Services (S-210, S-212 ...), to some extent replacing provision via voice based communication, data integrity become a vital focus point against e.g. Liability issues. Furthermore all exchanged and provisioned data (services) need to be fully traceable, i.e. logged/archived as a function </w:t>
      </w:r>
      <w:r>
        <w:lastRenderedPageBreak/>
        <w:t>provisioned by the VTS System, beside voice and sensor data as should be in place already; the integrity and secure storage hereof will be essential within a VTS centre.</w:t>
      </w:r>
    </w:p>
    <w:p w14:paraId="6CFE7237" w14:textId="19D87EF6" w:rsidR="00BA77BF" w:rsidRDefault="00BA77BF" w:rsidP="00BA1C02">
      <w:pPr>
        <w:pStyle w:val="Plattetekst"/>
      </w:pPr>
      <w:r>
        <w:t xml:space="preserve">Besides the </w:t>
      </w:r>
      <w:r w:rsidR="00193A43">
        <w:t>systems for VTS there are often administrative systems used. These are usually qualified as “standard” office systems and application and handled as appropriate in terms of cyber security.</w:t>
      </w:r>
    </w:p>
    <w:p w14:paraId="218B5113" w14:textId="77777777" w:rsidR="009224FA" w:rsidRDefault="009224FA" w:rsidP="00BA1C02">
      <w:pPr>
        <w:pStyle w:val="Plattetekst"/>
      </w:pPr>
    </w:p>
    <w:p w14:paraId="00653512" w14:textId="75DF0366" w:rsidR="009224FA" w:rsidRDefault="009224FA" w:rsidP="009224FA">
      <w:pPr>
        <w:pStyle w:val="Kop2"/>
      </w:pPr>
      <w:bookmarkStart w:id="38" w:name="_Toc149131491"/>
      <w:r>
        <w:t>General guidance for VTS</w:t>
      </w:r>
      <w:bookmarkEnd w:id="38"/>
    </w:p>
    <w:p w14:paraId="45B1A6A4" w14:textId="77777777" w:rsidR="009224FA" w:rsidRDefault="009224FA" w:rsidP="009224FA">
      <w:pPr>
        <w:pStyle w:val="Plattetekst"/>
      </w:pPr>
      <w:r w:rsidRPr="00842019">
        <w:t>Alth</w:t>
      </w:r>
      <w:r w:rsidRPr="00176CFD">
        <w:t xml:space="preserve">ough </w:t>
      </w:r>
      <w:r>
        <w:t>mostly part of many existing standards, it is emphasised that attention is paid to the following topics when establishing or working on VTS systems:</w:t>
      </w:r>
    </w:p>
    <w:p w14:paraId="4B52B6C6" w14:textId="77777777" w:rsidR="009224FA" w:rsidRPr="00D95981" w:rsidRDefault="009224FA" w:rsidP="0093637F">
      <w:pPr>
        <w:pStyle w:val="List1"/>
        <w:numPr>
          <w:ilvl w:val="0"/>
          <w:numId w:val="28"/>
        </w:numPr>
      </w:pPr>
      <w:r w:rsidRPr="00743608">
        <w:rPr>
          <w:b/>
          <w:bCs/>
        </w:rPr>
        <w:t>Documentation</w:t>
      </w:r>
      <w:r>
        <w:rPr>
          <w:b/>
          <w:bCs/>
        </w:rPr>
        <w:t xml:space="preserve"> and procedures</w:t>
      </w:r>
      <w:r w:rsidRPr="00842019">
        <w:t xml:space="preserve"> </w:t>
      </w:r>
      <w:r>
        <w:t>are i</w:t>
      </w:r>
      <w:r w:rsidRPr="00176CFD">
        <w:t xml:space="preserve">mportant </w:t>
      </w:r>
      <w:r>
        <w:t xml:space="preserve">to ensure consistent implementation and maintenance, </w:t>
      </w:r>
      <w:r w:rsidRPr="00176CFD">
        <w:t>in particular</w:t>
      </w:r>
      <w:r>
        <w:t xml:space="preserve"> security procedures, especially as VTS systems may be spread over a large geographical area and/or difficult to visit.</w:t>
      </w:r>
    </w:p>
    <w:p w14:paraId="3F3A9FF3" w14:textId="7A91F53F" w:rsidR="009224FA" w:rsidRDefault="009224FA" w:rsidP="009224FA">
      <w:pPr>
        <w:pStyle w:val="List1"/>
      </w:pPr>
      <w:r w:rsidRPr="00D95981">
        <w:t xml:space="preserve">Pay attention to </w:t>
      </w:r>
      <w:r w:rsidRPr="00743608">
        <w:rPr>
          <w:b/>
          <w:bCs/>
        </w:rPr>
        <w:t>network segmentation</w:t>
      </w:r>
      <w:r w:rsidR="003B78C1">
        <w:rPr>
          <w:rStyle w:val="Voetnootmarkering"/>
          <w:b/>
          <w:bCs/>
        </w:rPr>
        <w:footnoteReference w:id="2"/>
      </w:r>
      <w:r w:rsidRPr="00842019">
        <w:t xml:space="preserve"> </w:t>
      </w:r>
      <w:r w:rsidRPr="00176CFD">
        <w:t>to lower the risk of an attacker reaching a VTS system whe</w:t>
      </w:r>
      <w:r w:rsidRPr="0052035B">
        <w:t>n an office system is compromised. Th</w:t>
      </w:r>
      <w:r w:rsidRPr="004717C8">
        <w:t>i</w:t>
      </w:r>
      <w:r w:rsidRPr="00A14FE7">
        <w:t>s</w:t>
      </w:r>
      <w:r w:rsidRPr="00813305">
        <w:t xml:space="preserve"> </w:t>
      </w:r>
      <w:r w:rsidRPr="00D95981">
        <w:t xml:space="preserve">also counts for </w:t>
      </w:r>
      <w:r>
        <w:t>networks within the VTS system itself; i.e. VHF systems should be separated from radar systems</w:t>
      </w:r>
    </w:p>
    <w:p w14:paraId="4716F4D5" w14:textId="77777777" w:rsidR="009224FA" w:rsidRDefault="009224FA" w:rsidP="009224FA">
      <w:pPr>
        <w:pStyle w:val="List1"/>
      </w:pPr>
      <w:r>
        <w:t xml:space="preserve">Well established </w:t>
      </w:r>
      <w:r w:rsidRPr="00743608">
        <w:rPr>
          <w:b/>
          <w:bCs/>
        </w:rPr>
        <w:t>maintenance procedures</w:t>
      </w:r>
      <w:r>
        <w:t xml:space="preserve"> contribute to a cyber secure system, especially well tested and timely applied security patches</w:t>
      </w:r>
    </w:p>
    <w:p w14:paraId="56BB7B20" w14:textId="77777777" w:rsidR="009224FA" w:rsidRDefault="009224FA" w:rsidP="009224FA">
      <w:pPr>
        <w:pStyle w:val="List1"/>
      </w:pPr>
      <w:r w:rsidRPr="00743608">
        <w:rPr>
          <w:b/>
          <w:bCs/>
        </w:rPr>
        <w:t>Remote access</w:t>
      </w:r>
      <w:r>
        <w:t xml:space="preserve"> should be minimised to absolutely necessary access by employees and/or third parties. Authentication and authorisation of users and technical monitoring/logging of all remote activity should be </w:t>
      </w:r>
      <w:r w:rsidRPr="001E13F4">
        <w:t>i</w:t>
      </w:r>
      <w:r w:rsidRPr="00A14FE7">
        <w:t>m</w:t>
      </w:r>
      <w:r w:rsidRPr="00813305">
        <w:t>p</w:t>
      </w:r>
      <w:r w:rsidRPr="001E13F4">
        <w:t>lemented and validated.</w:t>
      </w:r>
      <w:r>
        <w:t xml:space="preserve"> Also time restriction in remote access should always be considered.</w:t>
      </w:r>
    </w:p>
    <w:p w14:paraId="716F5C1B" w14:textId="030CB245" w:rsidR="009224FA" w:rsidRPr="001E13F4" w:rsidRDefault="009224FA" w:rsidP="009224FA">
      <w:pPr>
        <w:pStyle w:val="List1"/>
      </w:pPr>
      <w:r w:rsidRPr="00F11C2C">
        <w:rPr>
          <w:b/>
          <w:bCs/>
        </w:rPr>
        <w:t>Interfaces</w:t>
      </w:r>
      <w:r w:rsidR="007F0975">
        <w:rPr>
          <w:rStyle w:val="Voetnootmarkering"/>
          <w:b/>
          <w:bCs/>
        </w:rPr>
        <w:footnoteReference w:id="3"/>
      </w:r>
      <w:r>
        <w:t xml:space="preserve"> with systems outside the VTS networks, for example for monitoring and predictive maintenance, should only be implemented after a risk assessment.</w:t>
      </w:r>
    </w:p>
    <w:p w14:paraId="582D5DB6" w14:textId="77777777" w:rsidR="009224FA" w:rsidRDefault="009224FA" w:rsidP="009224FA">
      <w:pPr>
        <w:pStyle w:val="List1"/>
      </w:pPr>
      <w:r w:rsidRPr="00743608">
        <w:t>VTS personnel</w:t>
      </w:r>
      <w:r>
        <w:t>, both operational and technical</w:t>
      </w:r>
      <w:r w:rsidRPr="008D65D1">
        <w:t xml:space="preserve"> should</w:t>
      </w:r>
      <w:r>
        <w:t xml:space="preserve"> continuously</w:t>
      </w:r>
      <w:r w:rsidRPr="00442190">
        <w:t xml:space="preserve"> be </w:t>
      </w:r>
      <w:r w:rsidRPr="00743608">
        <w:rPr>
          <w:b/>
          <w:bCs/>
        </w:rPr>
        <w:t>educated</w:t>
      </w:r>
      <w:r w:rsidRPr="00442190">
        <w:t xml:space="preserve"> on cyber security aw</w:t>
      </w:r>
      <w:r w:rsidRPr="008D65D1">
        <w:t>areness and detect</w:t>
      </w:r>
      <w:r w:rsidRPr="00A14FE7">
        <w:t>i</w:t>
      </w:r>
      <w:r w:rsidRPr="00743608">
        <w:t>on of malicious activity within the VTS systems</w:t>
      </w:r>
    </w:p>
    <w:p w14:paraId="5F70EA27" w14:textId="146EDB41" w:rsidR="009224FA" w:rsidRDefault="009224FA" w:rsidP="009224FA">
      <w:pPr>
        <w:pStyle w:val="List1"/>
      </w:pPr>
      <w:r>
        <w:t>Consider cyber security when establishing or renewing a VTS system, including risks introduced by using third party services</w:t>
      </w:r>
      <w:r w:rsidR="00E374C2">
        <w:t>, including private or public cloud services</w:t>
      </w:r>
      <w:r>
        <w:t>.</w:t>
      </w:r>
    </w:p>
    <w:p w14:paraId="09D3CE9C" w14:textId="77777777" w:rsidR="009224FA" w:rsidRDefault="009224FA" w:rsidP="009224FA">
      <w:pPr>
        <w:pStyle w:val="List1"/>
      </w:pPr>
      <w:r>
        <w:t xml:space="preserve">When implementing technical measures, consider the relation between cyber security and (physical) </w:t>
      </w:r>
      <w:r w:rsidRPr="00743608">
        <w:rPr>
          <w:b/>
          <w:bCs/>
        </w:rPr>
        <w:t>safety</w:t>
      </w:r>
      <w:r>
        <w:t>, including safety of navigation. These may complement each other, but one may also have a negative influence on the other.</w:t>
      </w:r>
    </w:p>
    <w:p w14:paraId="2F77E516" w14:textId="53C97C54" w:rsidR="009224FA" w:rsidRDefault="009224FA" w:rsidP="009224FA">
      <w:pPr>
        <w:pStyle w:val="List1"/>
      </w:pPr>
      <w:r w:rsidRPr="009A4E91">
        <w:t xml:space="preserve">A </w:t>
      </w:r>
      <w:r w:rsidRPr="00274F67">
        <w:rPr>
          <w:b/>
          <w:bCs/>
        </w:rPr>
        <w:t>Business Continuity Management plan</w:t>
      </w:r>
      <w:r w:rsidRPr="009A4E91">
        <w:t xml:space="preserve"> for VTS should be implemented to react to and recover from a </w:t>
      </w:r>
      <w:proofErr w:type="spellStart"/>
      <w:r w:rsidRPr="009A4E91">
        <w:t>cyber attack</w:t>
      </w:r>
      <w:proofErr w:type="spellEnd"/>
      <w:r w:rsidRPr="009A4E91">
        <w:t xml:space="preserve"> by management, operational and technical means in a structured way</w:t>
      </w:r>
      <w:r>
        <w:t>.</w:t>
      </w:r>
    </w:p>
    <w:p w14:paraId="1B2EFEFB" w14:textId="76C91F6F" w:rsidR="00E17487" w:rsidRDefault="00E17487" w:rsidP="00BA1C02">
      <w:pPr>
        <w:pStyle w:val="Plattetekst"/>
      </w:pPr>
    </w:p>
    <w:p w14:paraId="099E1E2D" w14:textId="2361999F" w:rsidR="00FC63A9" w:rsidRDefault="00166BDD" w:rsidP="00BA1C02">
      <w:pPr>
        <w:pStyle w:val="Plattetekst"/>
      </w:pPr>
      <w:r>
        <w:t>Note that t</w:t>
      </w:r>
      <w:r w:rsidR="00FC63A9">
        <w:t>h</w:t>
      </w:r>
      <w:r>
        <w:t>is</w:t>
      </w:r>
      <w:r w:rsidR="00FC63A9">
        <w:t xml:space="preserve"> general </w:t>
      </w:r>
      <w:r>
        <w:t xml:space="preserve">guidance </w:t>
      </w:r>
      <w:r w:rsidR="00A7585E">
        <w:t xml:space="preserve">does not replace </w:t>
      </w:r>
      <w:r w:rsidR="00AC2E82">
        <w:t xml:space="preserve">the established standards and </w:t>
      </w:r>
      <w:r w:rsidR="00DA4A1E">
        <w:t xml:space="preserve">these should also be followed to implement other measures, such as anti-malware and </w:t>
      </w:r>
      <w:r w:rsidR="008F5687">
        <w:t>password/identity management</w:t>
      </w:r>
      <w:r w:rsidR="001527C0">
        <w:t>, for example</w:t>
      </w:r>
      <w:r w:rsidR="008F5687">
        <w:t>.</w:t>
      </w:r>
    </w:p>
    <w:p w14:paraId="52CA54A2" w14:textId="77777777" w:rsidR="008F5687" w:rsidRDefault="008F5687" w:rsidP="00BA1C02">
      <w:pPr>
        <w:pStyle w:val="Plattetekst"/>
      </w:pPr>
    </w:p>
    <w:p w14:paraId="1CC7DC50" w14:textId="59DA37CB" w:rsidR="00E17487" w:rsidRDefault="00E17487" w:rsidP="00F01347">
      <w:pPr>
        <w:pStyle w:val="Kop2"/>
      </w:pPr>
      <w:bookmarkStart w:id="39" w:name="_Toc149131492"/>
      <w:r>
        <w:t>Sensors</w:t>
      </w:r>
      <w:bookmarkEnd w:id="39"/>
    </w:p>
    <w:p w14:paraId="0C75679E" w14:textId="446654ED" w:rsidR="00193A43" w:rsidRDefault="00E17487" w:rsidP="00BA1C02">
      <w:pPr>
        <w:pStyle w:val="Plattetekst"/>
      </w:pPr>
      <w:r>
        <w:t xml:space="preserve">When referring to sensors in the context of VTS, we mean the systems collecting data to enable VTS operators to have situational awareness. Examples are radars, CCTV cameras, hydrographic sensors, meteorologic sensors and AIS listeners/base stations. Their common attribute is that they are usually placed outside the actual VTS centres, </w:t>
      </w:r>
      <w:r>
        <w:lastRenderedPageBreak/>
        <w:t xml:space="preserve">often in publicly accessible areas. This makes them vulnerable to physical influences, both </w:t>
      </w:r>
      <w:r w:rsidR="00193A43">
        <w:t>deliberate</w:t>
      </w:r>
      <w:r>
        <w:t xml:space="preserve"> (vandalism, break-in, manipulation, disruption) and accidental (weather, natural disasters). Also the communication links are more vulnerable, whether these are </w:t>
      </w:r>
      <w:r w:rsidR="009D1D7E">
        <w:t>(buried) cables or wireless connections.</w:t>
      </w:r>
    </w:p>
    <w:p w14:paraId="1C77A03A" w14:textId="6DDCF1D7" w:rsidR="00193A43" w:rsidRDefault="00193A43" w:rsidP="00BA1C02">
      <w:pPr>
        <w:pStyle w:val="Plattetekst"/>
      </w:pPr>
      <w:r>
        <w:t xml:space="preserve">The following measures for improving resilience against deliberate and accidental </w:t>
      </w:r>
      <w:r w:rsidR="006D69D7">
        <w:t xml:space="preserve">cyber risks </w:t>
      </w:r>
      <w:r>
        <w:t>may be considered:</w:t>
      </w:r>
    </w:p>
    <w:p w14:paraId="543EB82C" w14:textId="2AE35E77" w:rsidR="00193A43" w:rsidRDefault="002B56A7" w:rsidP="0093637F">
      <w:pPr>
        <w:pStyle w:val="List1"/>
        <w:numPr>
          <w:ilvl w:val="0"/>
          <w:numId w:val="31"/>
        </w:numPr>
      </w:pPr>
      <w:r>
        <w:t>Part</w:t>
      </w:r>
      <w:r w:rsidR="00193A43">
        <w:t xml:space="preserve"> of the cyber security </w:t>
      </w:r>
      <w:r w:rsidR="00C4538F">
        <w:t xml:space="preserve">for sensors </w:t>
      </w:r>
      <w:r w:rsidR="00193A43">
        <w:t xml:space="preserve">will be formed by physical security. Consider </w:t>
      </w:r>
      <w:r w:rsidR="000575F8" w:rsidRPr="000575F8">
        <w:t>qualitative</w:t>
      </w:r>
      <w:r w:rsidR="000575F8">
        <w:t xml:space="preserve"> </w:t>
      </w:r>
      <w:r w:rsidR="00193A43">
        <w:t xml:space="preserve">locks, thorough building, fences, security cameras, door/window alarms, smoke detectors, leakage detectors, climate control and emergency power systems. Many of these will already be in place for availability purposes and addressing accidental influences. Additional measures may be needed to detect and prevent </w:t>
      </w:r>
      <w:r w:rsidR="00C4538F">
        <w:t>deliberate access attempts and the consequential cyber risks of that.</w:t>
      </w:r>
    </w:p>
    <w:p w14:paraId="3F47103F" w14:textId="5124670E" w:rsidR="00C44E2A" w:rsidRDefault="00C44E2A" w:rsidP="00F01347">
      <w:pPr>
        <w:pStyle w:val="List1"/>
      </w:pPr>
      <w:r>
        <w:t>Related to physical security, make sure authorisation for entering the site is controlled. Who has the keys? Is it a shared location?</w:t>
      </w:r>
    </w:p>
    <w:p w14:paraId="0170D7EC" w14:textId="2812F5C4" w:rsidR="007F3052" w:rsidRDefault="00C4538F" w:rsidP="007F3052">
      <w:pPr>
        <w:pStyle w:val="List1"/>
      </w:pPr>
      <w:r>
        <w:t>Implement monitoring</w:t>
      </w:r>
      <w:r w:rsidR="00734DFB">
        <w:t>/detection</w:t>
      </w:r>
      <w:r>
        <w:t xml:space="preserve"> tools that not only monitor availability</w:t>
      </w:r>
      <w:r w:rsidR="00F634D8">
        <w:rPr>
          <w:rStyle w:val="Voetnootmarkering"/>
        </w:rPr>
        <w:footnoteReference w:id="4"/>
      </w:r>
      <w:r>
        <w:t xml:space="preserve"> but also data integrity</w:t>
      </w:r>
      <w:r w:rsidR="00AF4BDA">
        <w:rPr>
          <w:rStyle w:val="Voetnootmarkering"/>
        </w:rPr>
        <w:footnoteReference w:id="5"/>
      </w:r>
      <w:r>
        <w:t xml:space="preserve">. Think of ways to validate that received data is valid and authentic. </w:t>
      </w:r>
      <w:r w:rsidR="004931EA">
        <w:t xml:space="preserve">This </w:t>
      </w:r>
      <w:r w:rsidR="00A20655">
        <w:t xml:space="preserve">may </w:t>
      </w:r>
      <w:r w:rsidR="001C2B26">
        <w:t xml:space="preserve">be </w:t>
      </w:r>
      <w:r w:rsidR="00EB3ABC">
        <w:t>caused by accident or deliberately</w:t>
      </w:r>
      <w:r w:rsidR="00A20655">
        <w:t xml:space="preserve"> </w:t>
      </w:r>
      <w:r w:rsidR="001C2B26">
        <w:t xml:space="preserve">via radio communication </w:t>
      </w:r>
      <w:r w:rsidR="000F24C2">
        <w:t>or</w:t>
      </w:r>
      <w:r w:rsidR="005E3891">
        <w:t xml:space="preserve"> </w:t>
      </w:r>
      <w:r w:rsidR="00321895">
        <w:t>using</w:t>
      </w:r>
      <w:r w:rsidR="00D01BD0">
        <w:t xml:space="preserve"> communication links, via the network</w:t>
      </w:r>
      <w:r w:rsidR="005979DD">
        <w:t xml:space="preserve">. </w:t>
      </w:r>
      <w:r w:rsidR="005C7A06">
        <w:t>.</w:t>
      </w:r>
    </w:p>
    <w:p w14:paraId="7F2D0AD7" w14:textId="78B5F8F8" w:rsidR="00C4538F" w:rsidRDefault="00C4538F" w:rsidP="00F01347">
      <w:pPr>
        <w:pStyle w:val="List1"/>
      </w:pPr>
      <w:r>
        <w:t xml:space="preserve">Turn off unnecessary features of systems. A hydrographic sensor may be programmable by Bluetooth. Make sure the Bluetooth is disabled </w:t>
      </w:r>
      <w:r w:rsidR="00C44E2A">
        <w:t>when not programming the sensor and make sure it is documented so it is repeatable for the next sensor. Also, any unused (network) interfaces should be disabled at unmanned locations.</w:t>
      </w:r>
    </w:p>
    <w:p w14:paraId="781D31E2" w14:textId="451455CA" w:rsidR="00C44E2A" w:rsidRDefault="00C44E2A" w:rsidP="006D69D7">
      <w:pPr>
        <w:pStyle w:val="List1"/>
      </w:pPr>
      <w:r>
        <w:t>Apply encryption on communication links, whether they are wired (copper/</w:t>
      </w:r>
      <w:proofErr w:type="spellStart"/>
      <w:r>
        <w:t>fiber</w:t>
      </w:r>
      <w:proofErr w:type="spellEnd"/>
      <w:r>
        <w:t>), wireless (beam/laser/LTE/Satcom), public (Internet/</w:t>
      </w:r>
      <w:r w:rsidR="006D69D7">
        <w:t>site2site service</w:t>
      </w:r>
      <w:r>
        <w:t>), or private (own cables)</w:t>
      </w:r>
      <w:r w:rsidR="006D69D7">
        <w:t xml:space="preserve"> to make sure eavesdropping and manipulation of the data</w:t>
      </w:r>
      <w:r w:rsidR="00487229">
        <w:t xml:space="preserve"> is prevented as much as possible</w:t>
      </w:r>
      <w:r w:rsidR="006D69D7">
        <w:t>.</w:t>
      </w:r>
    </w:p>
    <w:p w14:paraId="44D49E1F" w14:textId="4B92A25D" w:rsidR="00D83DF2" w:rsidRDefault="004D5003" w:rsidP="006D69D7">
      <w:pPr>
        <w:pStyle w:val="List1"/>
      </w:pPr>
      <w:r>
        <w:t xml:space="preserve">Apply authentication </w:t>
      </w:r>
      <w:r w:rsidR="00CA25EE">
        <w:t xml:space="preserve">where possible to be able to validate </w:t>
      </w:r>
      <w:r w:rsidR="00D5329F">
        <w:t xml:space="preserve">that data is actually originating from the device </w:t>
      </w:r>
      <w:r w:rsidR="00487229">
        <w:t xml:space="preserve">or system </w:t>
      </w:r>
      <w:r w:rsidR="00D5329F">
        <w:t>that it identifies itself as.</w:t>
      </w:r>
    </w:p>
    <w:p w14:paraId="14AA0E9A" w14:textId="04A586D5" w:rsidR="006D69D7" w:rsidRDefault="006D69D7" w:rsidP="006D69D7">
      <w:pPr>
        <w:pStyle w:val="List1"/>
      </w:pPr>
      <w:r>
        <w:t>Take measures to assure that if one sensor is compromised, this will not imply that all sensors may be compromised, e.g. as a result of identical passwords or other configuration.</w:t>
      </w:r>
    </w:p>
    <w:p w14:paraId="0C75BAEF" w14:textId="5FDCA924" w:rsidR="006D69D7" w:rsidRDefault="006D69D7" w:rsidP="006D69D7">
      <w:pPr>
        <w:pStyle w:val="List1"/>
      </w:pPr>
      <w:r>
        <w:t>For business continuity reasons, apply redundancy. A single (or even 2 or 3) compromised sensors should not lead to VTS operators being unable to perform their tasks.</w:t>
      </w:r>
    </w:p>
    <w:p w14:paraId="2F51B00F" w14:textId="681FC07D" w:rsidR="00CC0BCB" w:rsidRDefault="00CC0BCB" w:rsidP="00F01347">
      <w:pPr>
        <w:pStyle w:val="List1"/>
      </w:pPr>
      <w:r>
        <w:t xml:space="preserve">Create procedures for </w:t>
      </w:r>
      <w:r w:rsidR="000F7E6B">
        <w:t>fast restoration and/or replacement of sensors.</w:t>
      </w:r>
    </w:p>
    <w:p w14:paraId="427BD41A" w14:textId="77777777" w:rsidR="00B25BFE" w:rsidRDefault="00B25BFE" w:rsidP="00BA1C02">
      <w:pPr>
        <w:pStyle w:val="Plattetekst"/>
      </w:pPr>
    </w:p>
    <w:p w14:paraId="4115087A" w14:textId="15C5CB91" w:rsidR="009D1D7E" w:rsidRDefault="00DD37E5" w:rsidP="00F01347">
      <w:pPr>
        <w:pStyle w:val="Kop2"/>
      </w:pPr>
      <w:bookmarkStart w:id="40" w:name="_Toc149131493"/>
      <w:r>
        <w:t>Core VTS systems</w:t>
      </w:r>
      <w:bookmarkEnd w:id="40"/>
    </w:p>
    <w:p w14:paraId="3AFA97E0" w14:textId="287872CE" w:rsidR="009D1D7E" w:rsidRDefault="009D1D7E" w:rsidP="00BA1C02">
      <w:pPr>
        <w:pStyle w:val="Plattetekst"/>
      </w:pPr>
      <w:r>
        <w:t xml:space="preserve">The </w:t>
      </w:r>
      <w:r w:rsidR="004B3ED4">
        <w:t xml:space="preserve">Core VTS </w:t>
      </w:r>
      <w:r>
        <w:t>systems</w:t>
      </w:r>
      <w:r w:rsidR="00B12995">
        <w:t xml:space="preserve">, including </w:t>
      </w:r>
      <w:r w:rsidR="00CE02F4">
        <w:t xml:space="preserve">the presentation systems </w:t>
      </w:r>
      <w:r>
        <w:t>the VTS operators work with are usually placed in a VTS centre. Some (back-end</w:t>
      </w:r>
      <w:r w:rsidR="007A6B8C">
        <w:t xml:space="preserve"> and processing</w:t>
      </w:r>
      <w:r>
        <w:t>) systems may be placed in an (internal) data centre. They collect and process the data from the sensors and present them to the VTS operator to create situational awareness. In most cases these systems are more or less standard IT systems, like computer workstations and servers and security measures for computer systems may be applied as is done for office computers.</w:t>
      </w:r>
    </w:p>
    <w:p w14:paraId="2791CBD7" w14:textId="2FD915F0" w:rsidR="00DD606F" w:rsidRDefault="00DD606F" w:rsidP="00BA1C02">
      <w:pPr>
        <w:pStyle w:val="Plattetekst"/>
      </w:pPr>
      <w:r>
        <w:t xml:space="preserve">There are, however, unique properties for VTS </w:t>
      </w:r>
      <w:r w:rsidR="00F41700">
        <w:t xml:space="preserve">Core </w:t>
      </w:r>
      <w:r>
        <w:t>systems that require an approach different than for standard IT systems;</w:t>
      </w:r>
    </w:p>
    <w:p w14:paraId="26FD487B" w14:textId="362B6E81" w:rsidR="00DD606F" w:rsidRDefault="00A3425F" w:rsidP="0093637F">
      <w:pPr>
        <w:pStyle w:val="List1"/>
        <w:numPr>
          <w:ilvl w:val="0"/>
          <w:numId w:val="24"/>
        </w:numPr>
      </w:pPr>
      <w:r>
        <w:lastRenderedPageBreak/>
        <w:t xml:space="preserve">VTS Core </w:t>
      </w:r>
      <w:r w:rsidR="00DD606F">
        <w:t xml:space="preserve">systems may not require </w:t>
      </w:r>
      <w:r w:rsidR="00BF4148">
        <w:t xml:space="preserve">user </w:t>
      </w:r>
      <w:r w:rsidR="00DD606F">
        <w:t>authentication – VTS operators man these systems 24/7 and a locked or logged-out system prevents them from having a continuous overview of the traffic situation</w:t>
      </w:r>
    </w:p>
    <w:p w14:paraId="17D46D94" w14:textId="686BCE82" w:rsidR="00DD606F" w:rsidRDefault="00DD606F" w:rsidP="00F01347">
      <w:pPr>
        <w:pStyle w:val="List1"/>
      </w:pPr>
      <w:r>
        <w:t xml:space="preserve">As VTS </w:t>
      </w:r>
      <w:r w:rsidR="00A3425F">
        <w:t>workstations</w:t>
      </w:r>
      <w:r>
        <w:t xml:space="preserve"> are </w:t>
      </w:r>
      <w:r w:rsidR="00A3425F">
        <w:t xml:space="preserve">often </w:t>
      </w:r>
      <w:r>
        <w:t>used 24/7 there may not be maintenance windows to install updates and patches</w:t>
      </w:r>
    </w:p>
    <w:p w14:paraId="379DB63E" w14:textId="6A295EF1" w:rsidR="00DD606F" w:rsidRPr="00F01347" w:rsidRDefault="00DD606F" w:rsidP="00F01347">
      <w:pPr>
        <w:pStyle w:val="List1"/>
      </w:pPr>
      <w:r>
        <w:t>Because of the availability and reliability requirements, system administrators may be hesitant to install updates and patches as they may cause instability or unexpected behaviour.</w:t>
      </w:r>
    </w:p>
    <w:p w14:paraId="7332DFD4" w14:textId="5D74EFB8" w:rsidR="00692325" w:rsidRDefault="00692325" w:rsidP="00BA1C02">
      <w:pPr>
        <w:pStyle w:val="Plattetekst"/>
        <w:rPr>
          <w:b/>
          <w:bCs/>
        </w:rPr>
      </w:pPr>
    </w:p>
    <w:p w14:paraId="6A1D5110" w14:textId="2A9C2251" w:rsidR="006D69D7" w:rsidRDefault="006D69D7" w:rsidP="00BA1C02">
      <w:pPr>
        <w:pStyle w:val="Plattetekst"/>
      </w:pPr>
      <w:r w:rsidRPr="00F01347">
        <w:t>The following measures</w:t>
      </w:r>
      <w:r w:rsidRPr="006D69D7">
        <w:t xml:space="preserve"> </w:t>
      </w:r>
      <w:r>
        <w:t xml:space="preserve">for improving resilience, considering VTS </w:t>
      </w:r>
      <w:r w:rsidR="008433A2">
        <w:t xml:space="preserve">Core </w:t>
      </w:r>
      <w:r>
        <w:t>system’s unique properties may be considered:</w:t>
      </w:r>
    </w:p>
    <w:p w14:paraId="4E8F5F77" w14:textId="1B81DD8B" w:rsidR="00BF4148" w:rsidRDefault="00CC0BCB" w:rsidP="0093637F">
      <w:pPr>
        <w:pStyle w:val="List1"/>
        <w:numPr>
          <w:ilvl w:val="0"/>
          <w:numId w:val="25"/>
        </w:numPr>
      </w:pPr>
      <w:r>
        <w:t>Physical</w:t>
      </w:r>
      <w:r w:rsidR="00BF4148">
        <w:t xml:space="preserve"> security may partly make up for lower cyber security. Implement proper access procedures for the VTS centre and -rooms</w:t>
      </w:r>
      <w:r>
        <w:t xml:space="preserve"> and if possible, put the actual systems in a locked cabinet.</w:t>
      </w:r>
    </w:p>
    <w:p w14:paraId="012E6A19" w14:textId="684D60E1" w:rsidR="006D69D7" w:rsidRDefault="006D69D7" w:rsidP="0093637F">
      <w:pPr>
        <w:pStyle w:val="List1"/>
        <w:numPr>
          <w:ilvl w:val="0"/>
          <w:numId w:val="25"/>
        </w:numPr>
      </w:pPr>
      <w:r>
        <w:t xml:space="preserve">Implement user authentication with a suitable policy. While </w:t>
      </w:r>
      <w:r w:rsidR="00F95B4D">
        <w:t>VTS workstations</w:t>
      </w:r>
      <w:r>
        <w:t xml:space="preserve"> should not be locked or logged out, </w:t>
      </w:r>
      <w:r w:rsidR="00BF4148">
        <w:t xml:space="preserve">there may also be unused/spare </w:t>
      </w:r>
      <w:r w:rsidR="00F95B4D">
        <w:t>workstations</w:t>
      </w:r>
      <w:r w:rsidR="00BF4148">
        <w:t>, and they should not be freely accessible. An automatic locking mechanism may be suitable if set to several hours of inactivity timeout.</w:t>
      </w:r>
    </w:p>
    <w:p w14:paraId="2C7BF6DF" w14:textId="7B95A691" w:rsidR="00BF4148" w:rsidRDefault="00BF4148" w:rsidP="006D69D7">
      <w:pPr>
        <w:pStyle w:val="List1"/>
      </w:pPr>
      <w:r>
        <w:t>Apply monitoring mechanisms, other than a user login, to validate user actions. Maybe security cameras may be suitable or other biometric identification is possible. These will not prevent deliberate manipulation but will enable alerting and forensics.</w:t>
      </w:r>
    </w:p>
    <w:p w14:paraId="500205F0" w14:textId="4441D42A" w:rsidR="00BF4148" w:rsidRDefault="00BF4148" w:rsidP="006D69D7">
      <w:pPr>
        <w:pStyle w:val="List1"/>
      </w:pPr>
      <w:r>
        <w:t xml:space="preserve">Implement social </w:t>
      </w:r>
      <w:r w:rsidR="005B2BD8">
        <w:t xml:space="preserve">control </w:t>
      </w:r>
      <w:r>
        <w:t xml:space="preserve">– make sure no-one </w:t>
      </w:r>
      <w:r w:rsidR="00CC0BCB">
        <w:t>is</w:t>
      </w:r>
      <w:r>
        <w:t xml:space="preserve"> </w:t>
      </w:r>
      <w:r w:rsidR="00CC0BCB">
        <w:t>ever</w:t>
      </w:r>
      <w:r>
        <w:t xml:space="preserve"> alone in a VTS </w:t>
      </w:r>
      <w:r w:rsidR="007F3052">
        <w:t>centre</w:t>
      </w:r>
      <w:r w:rsidR="00B66E2B">
        <w:t xml:space="preserve"> or associated data centre</w:t>
      </w:r>
      <w:r w:rsidR="007F3052">
        <w:t xml:space="preserve">, </w:t>
      </w:r>
      <w:r w:rsidR="005B2BD8">
        <w:t xml:space="preserve">if the situation permits. Also take measures to </w:t>
      </w:r>
      <w:r w:rsidR="007F3052">
        <w:t>validate</w:t>
      </w:r>
      <w:r w:rsidR="005B2BD8">
        <w:t xml:space="preserve"> the integrity of personnel</w:t>
      </w:r>
    </w:p>
    <w:p w14:paraId="1A5F9724" w14:textId="710492A8" w:rsidR="00BF4148" w:rsidRDefault="00BF4148" w:rsidP="006D69D7">
      <w:pPr>
        <w:pStyle w:val="List1"/>
      </w:pPr>
      <w:r>
        <w:t>Disable all functionality on VTS systems that is not needed for the VTS operation process. Users should not be able to start any unnecessary applications or start an internet browser.</w:t>
      </w:r>
      <w:r w:rsidR="00CC0BCB">
        <w:t xml:space="preserve"> Especially all USB devices, other than Human Interface Devices, should not work.</w:t>
      </w:r>
    </w:p>
    <w:p w14:paraId="01717A92" w14:textId="43AA442C" w:rsidR="00CC0BCB" w:rsidRDefault="00CC0BCB" w:rsidP="006D69D7">
      <w:pPr>
        <w:pStyle w:val="List1"/>
      </w:pPr>
      <w:r>
        <w:t xml:space="preserve">Limit network access to the minimum necessary; VTS </w:t>
      </w:r>
      <w:r w:rsidR="00C950FB">
        <w:t xml:space="preserve">Core </w:t>
      </w:r>
      <w:r>
        <w:t xml:space="preserve">systems should not have any internet access and be logically </w:t>
      </w:r>
      <w:r w:rsidR="001C210A">
        <w:t xml:space="preserve">or physically </w:t>
      </w:r>
      <w:r>
        <w:t>separated from office systems. Make sure both inbound and outbound network traffic is blocked.</w:t>
      </w:r>
    </w:p>
    <w:p w14:paraId="412606CB" w14:textId="5C0CED1A" w:rsidR="006D69D7" w:rsidRPr="000F7E6B" w:rsidRDefault="000F7E6B" w:rsidP="00F01347">
      <w:pPr>
        <w:pStyle w:val="List1"/>
      </w:pPr>
      <w:r>
        <w:t xml:space="preserve">Create procedures for fast restoration and/or replacement of VTS </w:t>
      </w:r>
      <w:r w:rsidR="00051AFD">
        <w:t xml:space="preserve">Core </w:t>
      </w:r>
      <w:proofErr w:type="gramStart"/>
      <w:r>
        <w:t>systems, o</w:t>
      </w:r>
      <w:r w:rsidR="00B333FF">
        <w:t>r</w:t>
      </w:r>
      <w:proofErr w:type="gramEnd"/>
      <w:r>
        <w:t xml:space="preserve"> have cold spares available. Hot spares are often good for availability but may be hit by </w:t>
      </w:r>
      <w:proofErr w:type="spellStart"/>
      <w:r>
        <w:t>cyber attacks</w:t>
      </w:r>
      <w:proofErr w:type="spellEnd"/>
      <w:r>
        <w:t>. Cold spares will not be hit.</w:t>
      </w:r>
    </w:p>
    <w:p w14:paraId="71C45280" w14:textId="77777777" w:rsidR="00995125" w:rsidRDefault="00995125" w:rsidP="00995125">
      <w:pPr>
        <w:pStyle w:val="List1"/>
      </w:pPr>
      <w:r>
        <w:t>Awareness should be created amongst VTS personnel to recognise and respond appropriately to cyber incidents including (potential) integrity degradation of VTS information, including traffic image, data communication and voice communication. Training of VTS operators and maintenance staff is recommended.</w:t>
      </w:r>
    </w:p>
    <w:p w14:paraId="26993CDC" w14:textId="77777777" w:rsidR="006D69D7" w:rsidRDefault="006D69D7" w:rsidP="00BA1C02">
      <w:pPr>
        <w:pStyle w:val="Plattetekst"/>
        <w:rPr>
          <w:b/>
          <w:bCs/>
        </w:rPr>
      </w:pPr>
    </w:p>
    <w:p w14:paraId="6D908707" w14:textId="5AE2F3BD" w:rsidR="00DD606F" w:rsidRPr="00DD606F" w:rsidRDefault="00DD606F" w:rsidP="00F01347">
      <w:pPr>
        <w:pStyle w:val="Kop2"/>
      </w:pPr>
      <w:bookmarkStart w:id="41" w:name="_Toc149131494"/>
      <w:r w:rsidRPr="00DD606F">
        <w:t>Communication</w:t>
      </w:r>
      <w:bookmarkEnd w:id="41"/>
    </w:p>
    <w:p w14:paraId="4FAD8A34" w14:textId="01D5FE9D" w:rsidR="00DD606F" w:rsidRDefault="00DD606F" w:rsidP="00BA1C02">
      <w:pPr>
        <w:pStyle w:val="Plattetekst"/>
      </w:pPr>
      <w:r>
        <w:t xml:space="preserve">VTS communication systems include VHF communication, AIS messaging and, depending on the specific VTS centre, </w:t>
      </w:r>
      <w:r w:rsidR="000F7E6B">
        <w:t>telephone,</w:t>
      </w:r>
      <w:r>
        <w:t xml:space="preserve"> and other communication means, even AtoN like lights.</w:t>
      </w:r>
    </w:p>
    <w:p w14:paraId="5DF000F0" w14:textId="5908F3BA" w:rsidR="007A447D" w:rsidRDefault="007A447D" w:rsidP="00BA1C02">
      <w:pPr>
        <w:pStyle w:val="Plattetekst"/>
      </w:pPr>
      <w:r>
        <w:t xml:space="preserve">All communication with </w:t>
      </w:r>
      <w:r w:rsidR="00D35DB4">
        <w:t>ships</w:t>
      </w:r>
      <w:r>
        <w:t xml:space="preserve"> is wireless and thus vulnerable to </w:t>
      </w:r>
      <w:r w:rsidR="00193A43">
        <w:t xml:space="preserve">deliberate </w:t>
      </w:r>
      <w:r>
        <w:t>and incidental disruption and often eavesdropping or manipulation (spoofing).</w:t>
      </w:r>
      <w:r w:rsidR="00D35DB4">
        <w:t xml:space="preserve"> Communication systems, especially VHF/AIS systems, may be physically placed outside </w:t>
      </w:r>
      <w:r w:rsidR="00BA77BF">
        <w:t>an actual VTS centre and therefore share the same vulnerabilities as sensors.</w:t>
      </w:r>
    </w:p>
    <w:p w14:paraId="6D295F42" w14:textId="11AE4F07" w:rsidR="000F7E6B" w:rsidRDefault="000F7E6B" w:rsidP="00BA1C02">
      <w:pPr>
        <w:pStyle w:val="Plattetekst"/>
      </w:pPr>
      <w:r>
        <w:t>Most measures in communication focus on business continuity as reliability can often not be improved with the communication systems, apart from choosing alternative technology, but that will, in most cases, not be an option in the maritime industry.</w:t>
      </w:r>
    </w:p>
    <w:p w14:paraId="30854BC9" w14:textId="3A54BA60" w:rsidR="000F7E6B" w:rsidRDefault="000F7E6B" w:rsidP="00BA1C02">
      <w:pPr>
        <w:pStyle w:val="Plattetekst"/>
      </w:pPr>
      <w:r>
        <w:t xml:space="preserve">The following </w:t>
      </w:r>
      <w:r w:rsidRPr="002604F2">
        <w:t>measures</w:t>
      </w:r>
      <w:r>
        <w:t xml:space="preserve"> are available for mitigating the cyber risks in VTS communication systems:</w:t>
      </w:r>
    </w:p>
    <w:p w14:paraId="5F7ED7EE" w14:textId="1ADD2833" w:rsidR="000F7E6B" w:rsidRDefault="000F7E6B" w:rsidP="0093637F">
      <w:pPr>
        <w:pStyle w:val="List1"/>
        <w:numPr>
          <w:ilvl w:val="0"/>
          <w:numId w:val="26"/>
        </w:numPr>
      </w:pPr>
      <w:r>
        <w:lastRenderedPageBreak/>
        <w:t xml:space="preserve">Deploy </w:t>
      </w:r>
      <w:r w:rsidR="007D7FB4">
        <w:t>methods</w:t>
      </w:r>
      <w:r>
        <w:t xml:space="preserve"> for detection and localisation of </w:t>
      </w:r>
      <w:r w:rsidR="007D7FB4">
        <w:t>disruptive signals or contract a competent third party to do so. Usually, a technique like triangulation is suitable. This will assist in quickly mitigating disruption and malicious transmissions.</w:t>
      </w:r>
    </w:p>
    <w:p w14:paraId="7DD450EE" w14:textId="553AE028" w:rsidR="007D7FB4" w:rsidRDefault="007D7FB4" w:rsidP="007D7FB4">
      <w:pPr>
        <w:pStyle w:val="List1"/>
      </w:pPr>
      <w:r>
        <w:t>Implement technical measures or procedures to disable any disruptive sources of radio signals. For instance, AIS</w:t>
      </w:r>
      <w:r w:rsidR="00B66E2B">
        <w:t>/NAVT</w:t>
      </w:r>
      <w:r w:rsidR="00B333FF">
        <w:t>E</w:t>
      </w:r>
      <w:r w:rsidR="00B66E2B">
        <w:t>XT</w:t>
      </w:r>
      <w:r>
        <w:t xml:space="preserve"> may be disabled in case of disruption or spoofing, if also radar is available. VTS operators </w:t>
      </w:r>
      <w:r w:rsidR="007F3052">
        <w:t>must be able to perform their duties</w:t>
      </w:r>
      <w:r>
        <w:t xml:space="preserve"> with only radar information.</w:t>
      </w:r>
    </w:p>
    <w:p w14:paraId="08AEE176" w14:textId="5885D874" w:rsidR="007D7FB4" w:rsidRDefault="007D7FB4" w:rsidP="007D7FB4">
      <w:pPr>
        <w:pStyle w:val="List1"/>
      </w:pPr>
      <w:r>
        <w:t>Depending on the communication method, special radio hardware (antennas) may be available that are less sensitive for disruption from directions other that where ships may be expected to be.</w:t>
      </w:r>
    </w:p>
    <w:p w14:paraId="21CDC9A3" w14:textId="6FD5AE7A" w:rsidR="007D7FB4" w:rsidRPr="00F01347" w:rsidRDefault="007D7FB4" w:rsidP="00F01347">
      <w:pPr>
        <w:pStyle w:val="List1"/>
      </w:pPr>
      <w:r>
        <w:t>Have alternative communication methods availab</w:t>
      </w:r>
      <w:r w:rsidR="00B57EB6">
        <w:t>le. Telephone or megaphone may replace VHF in emergency situations and notices to mariners may be sent out to mention a phone number</w:t>
      </w:r>
      <w:r w:rsidR="00860206">
        <w:t xml:space="preserve"> or to inform that the VTS will not communicate verbally at all. </w:t>
      </w:r>
    </w:p>
    <w:p w14:paraId="2AF8C7A5" w14:textId="41A31AF6" w:rsidR="00D35E7C" w:rsidRDefault="00D35E7C" w:rsidP="00BA1C02">
      <w:pPr>
        <w:pStyle w:val="Plattetekst"/>
        <w:rPr>
          <w:b/>
          <w:bCs/>
        </w:rPr>
      </w:pPr>
    </w:p>
    <w:p w14:paraId="7CD22C6D" w14:textId="55CBA569" w:rsidR="00F01347" w:rsidRDefault="00F01347" w:rsidP="00F01347">
      <w:pPr>
        <w:pStyle w:val="Kop2"/>
      </w:pPr>
      <w:bookmarkStart w:id="42" w:name="_Toc149131495"/>
      <w:r>
        <w:t>VTS-</w:t>
      </w:r>
      <w:r w:rsidRPr="006B5D72">
        <w:t>specific documents</w:t>
      </w:r>
      <w:bookmarkEnd w:id="42"/>
    </w:p>
    <w:p w14:paraId="4E182A97" w14:textId="72822FAC" w:rsidR="00966361" w:rsidRDefault="00CE3315" w:rsidP="0093637F">
      <w:pPr>
        <w:pStyle w:val="Plattetekst"/>
        <w:numPr>
          <w:ilvl w:val="0"/>
          <w:numId w:val="29"/>
        </w:numPr>
      </w:pPr>
      <w:r>
        <w:t xml:space="preserve">IALA </w:t>
      </w:r>
      <w:r w:rsidR="00966361">
        <w:t>G1111</w:t>
      </w:r>
      <w:r>
        <w:t xml:space="preserve"> is a common source of information to assist competent authorities and VTS providers in the preparation and establishment of functional and performance requirements for VTS systems</w:t>
      </w:r>
      <w:r w:rsidR="0064416D">
        <w:t>. Cyber Security requirements should be considered in this process</w:t>
      </w:r>
    </w:p>
    <w:p w14:paraId="17AF16DB" w14:textId="76F0F3A1" w:rsidR="00936870" w:rsidRDefault="00936870" w:rsidP="0093637F">
      <w:pPr>
        <w:pStyle w:val="Plattetekst"/>
        <w:numPr>
          <w:ilvl w:val="0"/>
          <w:numId w:val="29"/>
        </w:numPr>
      </w:pPr>
      <w:r>
        <w:t>SECOM</w:t>
      </w:r>
      <w:r w:rsidR="00964054">
        <w:t xml:space="preserve"> (</w:t>
      </w:r>
      <w:r w:rsidR="00964054" w:rsidRPr="00964054">
        <w:t>IEC 63173-2</w:t>
      </w:r>
      <w:r w:rsidR="00964054">
        <w:t xml:space="preserve">) </w:t>
      </w:r>
      <w:r w:rsidR="00CE3315">
        <w:t>specifies technology measures for Secure communication between ship and shore.</w:t>
      </w:r>
      <w:r w:rsidR="00964054">
        <w:t xml:space="preserve"> </w:t>
      </w:r>
      <w:r w:rsidR="00CE3315">
        <w:t>T</w:t>
      </w:r>
      <w:r w:rsidR="00964054">
        <w:t>he implementation of an identity registry and PKI may be provided by the Maritime Connectivity Platform (MCP)</w:t>
      </w:r>
    </w:p>
    <w:p w14:paraId="0329FE79" w14:textId="72B01994" w:rsidR="00F01347" w:rsidRDefault="00F01347" w:rsidP="00BA1C02">
      <w:pPr>
        <w:pStyle w:val="Plattetekst"/>
        <w:rPr>
          <w:b/>
          <w:bCs/>
        </w:rPr>
      </w:pPr>
    </w:p>
    <w:p w14:paraId="68D24729" w14:textId="497E9529" w:rsidR="00620C1E" w:rsidRPr="00620C1E" w:rsidRDefault="00620C1E" w:rsidP="00620C1E">
      <w:pPr>
        <w:pStyle w:val="Kop2"/>
      </w:pPr>
      <w:bookmarkStart w:id="43" w:name="_Toc149131496"/>
      <w:bookmarkStart w:id="44" w:name="_Hlk146192065"/>
      <w:r w:rsidRPr="00620C1E">
        <w:t>Potential gaps</w:t>
      </w:r>
      <w:bookmarkEnd w:id="43"/>
    </w:p>
    <w:p w14:paraId="0282C052" w14:textId="356AF79B" w:rsidR="00620C1E" w:rsidRDefault="00620C1E" w:rsidP="0093637F">
      <w:pPr>
        <w:pStyle w:val="Plattetekst"/>
        <w:numPr>
          <w:ilvl w:val="0"/>
          <w:numId w:val="30"/>
        </w:numPr>
      </w:pPr>
      <w:r>
        <w:t>Specific training may be required for VTS operators, supervisors and managers</w:t>
      </w:r>
      <w:r w:rsidR="00373584">
        <w:t>,</w:t>
      </w:r>
      <w:r>
        <w:t xml:space="preserve"> and training should be periodically repeated to keep awareness on the desired level and stay aligned with current cyber threats. Training should address:</w:t>
      </w:r>
    </w:p>
    <w:p w14:paraId="09A0DB82" w14:textId="66649FED" w:rsidR="00620C1E" w:rsidRDefault="00620C1E" w:rsidP="0093637F">
      <w:pPr>
        <w:pStyle w:val="Plattetekst"/>
        <w:numPr>
          <w:ilvl w:val="1"/>
          <w:numId w:val="30"/>
        </w:numPr>
      </w:pPr>
      <w:r>
        <w:t>Prevention of cyber incidents</w:t>
      </w:r>
    </w:p>
    <w:p w14:paraId="3D583DB6" w14:textId="090BCD80" w:rsidR="00620C1E" w:rsidRDefault="00620C1E" w:rsidP="0093637F">
      <w:pPr>
        <w:pStyle w:val="Plattetekst"/>
        <w:numPr>
          <w:ilvl w:val="1"/>
          <w:numId w:val="30"/>
        </w:numPr>
      </w:pPr>
      <w:r>
        <w:t>Recognition of cyber incidents and anomalies</w:t>
      </w:r>
    </w:p>
    <w:p w14:paraId="338FA5B2" w14:textId="2232768B" w:rsidR="00620C1E" w:rsidRDefault="00620C1E" w:rsidP="0093637F">
      <w:pPr>
        <w:pStyle w:val="Plattetekst"/>
        <w:numPr>
          <w:ilvl w:val="1"/>
          <w:numId w:val="30"/>
        </w:numPr>
      </w:pPr>
      <w:r>
        <w:t>How to respond</w:t>
      </w:r>
      <w:r w:rsidR="00373584">
        <w:t xml:space="preserve"> to cyber incidents</w:t>
      </w:r>
      <w:r>
        <w:t>, both technically and operationally</w:t>
      </w:r>
      <w:r w:rsidR="00373584">
        <w:t xml:space="preserve">, including what </w:t>
      </w:r>
      <w:r w:rsidR="00373584" w:rsidRPr="00373584">
        <w:rPr>
          <w:i/>
          <w:iCs/>
        </w:rPr>
        <w:t>not</w:t>
      </w:r>
      <w:r w:rsidR="00373584">
        <w:t xml:space="preserve"> to do</w:t>
      </w:r>
    </w:p>
    <w:bookmarkEnd w:id="44"/>
    <w:p w14:paraId="399B8E8E" w14:textId="77777777" w:rsidR="00620C1E" w:rsidRDefault="00620C1E" w:rsidP="00373584">
      <w:pPr>
        <w:pStyle w:val="Plattetekst"/>
      </w:pPr>
    </w:p>
    <w:p w14:paraId="66EDFE4F" w14:textId="49D5E3A8" w:rsidR="00BD5899" w:rsidRDefault="00BA77BF" w:rsidP="00BD5899">
      <w:pPr>
        <w:pStyle w:val="Kop1"/>
      </w:pPr>
      <w:bookmarkStart w:id="45" w:name="_Toc149131497"/>
      <w:r>
        <w:t xml:space="preserve">Considerations for </w:t>
      </w:r>
      <w:r w:rsidR="00BD5899">
        <w:t>PNT</w:t>
      </w:r>
      <w:bookmarkEnd w:id="45"/>
    </w:p>
    <w:p w14:paraId="53421A0E" w14:textId="77777777" w:rsidR="00BD5899" w:rsidRDefault="00BD5899" w:rsidP="00BD5899">
      <w:pPr>
        <w:pStyle w:val="Heading1separationline"/>
      </w:pPr>
    </w:p>
    <w:p w14:paraId="26F62B26" w14:textId="77777777" w:rsidR="002A6445" w:rsidRDefault="002A6445" w:rsidP="002A6445">
      <w:pPr>
        <w:pStyle w:val="Plattetekst"/>
      </w:pPr>
      <w:r w:rsidRPr="009B29B0">
        <w:t>Today’s vessels and many marine aids to navigation (AtoN) rely on electronic positio</w:t>
      </w:r>
      <w:r>
        <w:t>n</w:t>
      </w:r>
      <w:r w:rsidRPr="009B29B0">
        <w:t>, navigation, and tim</w:t>
      </w:r>
      <w:r>
        <w:t>ing</w:t>
      </w:r>
      <w:r w:rsidRPr="009B29B0">
        <w:t xml:space="preserve"> (PNT) information which is predominantly </w:t>
      </w:r>
      <w:r>
        <w:t>derived</w:t>
      </w:r>
      <w:r w:rsidRPr="009B29B0">
        <w:t xml:space="preserve"> from </w:t>
      </w:r>
      <w:r w:rsidRPr="0091662C">
        <w:t xml:space="preserve">Global </w:t>
      </w:r>
      <w:r>
        <w:t>and Regional Navigation Satellite Systems (GNSS/RNSS</w:t>
      </w:r>
      <w:r w:rsidRPr="0091662C">
        <w:t>)</w:t>
      </w:r>
      <w:r w:rsidRPr="009B29B0">
        <w:t xml:space="preserve">. However, several studies indicate that GNSS </w:t>
      </w:r>
      <w:r>
        <w:t>signals</w:t>
      </w:r>
      <w:r w:rsidRPr="009B29B0">
        <w:t xml:space="preserve"> are vulnerable to intentional and unintentional interference and common failure modes </w:t>
      </w:r>
      <w:r>
        <w:fldChar w:fldCharType="begin"/>
      </w:r>
      <w:r>
        <w:instrText xml:space="preserve"> REF _Ref125121888 \r \h </w:instrText>
      </w:r>
      <w:r>
        <w:fldChar w:fldCharType="separate"/>
      </w:r>
      <w:r>
        <w:t>[1]</w:t>
      </w:r>
      <w:r>
        <w:fldChar w:fldCharType="end"/>
      </w:r>
      <w:r>
        <w:t xml:space="preserve">, </w:t>
      </w:r>
      <w:r>
        <w:fldChar w:fldCharType="begin"/>
      </w:r>
      <w:r>
        <w:instrText xml:space="preserve"> REF _Ref125121930 \r \h </w:instrText>
      </w:r>
      <w:r>
        <w:fldChar w:fldCharType="separate"/>
      </w:r>
      <w:r>
        <w:t>[2]</w:t>
      </w:r>
      <w:r>
        <w:fldChar w:fldCharType="end"/>
      </w:r>
      <w:r>
        <w:t xml:space="preserve">. </w:t>
      </w:r>
      <w:r w:rsidRPr="00553E54">
        <w:t>RNSS which are based on similar technology as GNSS are facing the same vulnerabilities.</w:t>
      </w:r>
      <w:r>
        <w:t xml:space="preserve"> However, t</w:t>
      </w:r>
      <w:r w:rsidRPr="00076498">
        <w:t xml:space="preserve">o improve the readability of </w:t>
      </w:r>
      <w:r>
        <w:t>this guideline</w:t>
      </w:r>
      <w:r w:rsidRPr="00076498">
        <w:t>, GNSS and RNSS are subsumed under the designation GNSS, since it is not relevant for the considerations here whether they are worldwide or only regionally receivable.</w:t>
      </w:r>
    </w:p>
    <w:p w14:paraId="4CE21644" w14:textId="77777777" w:rsidR="002A6445" w:rsidRDefault="002A6445" w:rsidP="002A6445">
      <w:pPr>
        <w:pStyle w:val="Plattetekst"/>
      </w:pPr>
      <w:r>
        <w:t>International Maritime Organisation’s (</w:t>
      </w:r>
      <w:r w:rsidRPr="009B29B0">
        <w:t>IMO</w:t>
      </w:r>
      <w:r>
        <w:t>)</w:t>
      </w:r>
      <w:r w:rsidRPr="009B29B0">
        <w:t xml:space="preserve"> e-Navigation strategy recognizes the importance of resilience of electronic systems and mentions especially position fixing systems. The IMO</w:t>
      </w:r>
      <w:r>
        <w:t>’s</w:t>
      </w:r>
      <w:r w:rsidRPr="009B29B0">
        <w:t xml:space="preserve"> e-Navigation strategy states</w:t>
      </w:r>
      <w:r>
        <w:t xml:space="preserve"> </w:t>
      </w:r>
      <w:r>
        <w:fldChar w:fldCharType="begin"/>
      </w:r>
      <w:r>
        <w:instrText xml:space="preserve"> REF _Ref124346231 \r \h </w:instrText>
      </w:r>
      <w:r>
        <w:fldChar w:fldCharType="separate"/>
      </w:r>
      <w:r>
        <w:t>[3]</w:t>
      </w:r>
      <w:r>
        <w:fldChar w:fldCharType="end"/>
      </w:r>
      <w:r w:rsidRPr="009B29B0">
        <w:t>:</w:t>
      </w:r>
    </w:p>
    <w:p w14:paraId="187CFC4B" w14:textId="77777777" w:rsidR="002A6445" w:rsidRDefault="002A6445" w:rsidP="002A6445">
      <w:pPr>
        <w:pStyle w:val="Plattetekst"/>
        <w:ind w:left="708"/>
      </w:pPr>
      <w:r w:rsidRPr="006B6ED5">
        <w:lastRenderedPageBreak/>
        <w:t xml:space="preserve">“e-Navigation systems should be resilient and </w:t>
      </w:r>
      <w:proofErr w:type="gramStart"/>
      <w:r w:rsidRPr="006B6ED5">
        <w:t>take into account</w:t>
      </w:r>
      <w:proofErr w:type="gramEnd"/>
      <w:r w:rsidRPr="006B6ED5">
        <w:t xml:space="preserve"> issues of data validity, plausibility and integrity for the system to be robust, reliable and dependable. Requirements for redundancy, particularly in relation to position fixing systems, should be considered.”</w:t>
      </w:r>
    </w:p>
    <w:p w14:paraId="0DE79347" w14:textId="77777777" w:rsidR="002A6445" w:rsidRDefault="002A6445" w:rsidP="002A6445">
      <w:pPr>
        <w:pStyle w:val="Plattetekst"/>
      </w:pPr>
      <w:r w:rsidRPr="009B29B0">
        <w:t>The increasing reliance on GNSS in all types of position finding and navigation, including position and time inputs to Automatic Identification System (AIS), underlines the importance of an objective consideration of possible areas of vulnerability and a consideration of measures to reduce or mitigate such effects. The growth of autonomy and introduction of autonomous vessels further highlights the importance of resilient PNT information.</w:t>
      </w:r>
    </w:p>
    <w:p w14:paraId="7B7B9037" w14:textId="77777777" w:rsidR="002A6445" w:rsidRDefault="002A6445" w:rsidP="002A6445">
      <w:pPr>
        <w:pStyle w:val="Plattetekst"/>
      </w:pPr>
      <w:commentRangeStart w:id="46"/>
      <w:commentRangeStart w:id="47"/>
      <w:r w:rsidRPr="00B9065F">
        <w:t xml:space="preserve">The general responsibilities of Maritime Authorities related to the provision of </w:t>
      </w:r>
      <w:r>
        <w:t xml:space="preserve">PNT services may be derived from the Chapter V of </w:t>
      </w:r>
      <w:r w:rsidRPr="00B9065F">
        <w:t xml:space="preserve">IMO </w:t>
      </w:r>
      <w:r>
        <w:t>Safety of Life at Sea (</w:t>
      </w:r>
      <w:r w:rsidRPr="00B9065F">
        <w:t>SOLAS</w:t>
      </w:r>
      <w:r>
        <w:t>)</w:t>
      </w:r>
      <w:r w:rsidRPr="00B9065F">
        <w:t xml:space="preserve"> convention</w:t>
      </w:r>
      <w:r>
        <w:t xml:space="preserve"> which</w:t>
      </w:r>
      <w:r w:rsidRPr="00B9065F">
        <w:t xml:space="preserve"> </w:t>
      </w:r>
      <w:r>
        <w:t>states:</w:t>
      </w:r>
    </w:p>
    <w:p w14:paraId="4E58803F" w14:textId="77777777" w:rsidR="002A6445" w:rsidRDefault="002A6445" w:rsidP="002A6445">
      <w:pPr>
        <w:pStyle w:val="Plattetekst"/>
        <w:ind w:left="708"/>
      </w:pPr>
      <w:r>
        <w:t>"Regulation 13 - Establishment and operation of aids to navigation</w:t>
      </w:r>
    </w:p>
    <w:p w14:paraId="343CCAE0" w14:textId="77777777" w:rsidR="002A6445" w:rsidRDefault="002A6445" w:rsidP="002A6445">
      <w:pPr>
        <w:pStyle w:val="Plattetekst"/>
        <w:ind w:left="708"/>
      </w:pPr>
      <w:r>
        <w:t xml:space="preserve">  1 Each Contracting Government undertakes to provide, as it deems practical and necessary either individually or in co-operation with other Contracting Governments, such aids to navigation as the volume of traffic justifies and the degree of risk requires.</w:t>
      </w:r>
    </w:p>
    <w:p w14:paraId="1B3FD2FC" w14:textId="77777777" w:rsidR="002A6445" w:rsidRDefault="002A6445" w:rsidP="002A6445">
      <w:pPr>
        <w:pStyle w:val="Plattetekst"/>
        <w:ind w:left="708"/>
      </w:pPr>
      <w:r>
        <w:t xml:space="preserve">  2 In order to obtain the greatest possible uniformity in aids to navigation, Contracting Governments undertake to take into account the international recommendations and </w:t>
      </w:r>
      <w:proofErr w:type="spellStart"/>
      <w:r>
        <w:t>guidelines</w:t>
      </w:r>
      <w:r w:rsidRPr="000836BA">
        <w:rPr>
          <w:vertAlign w:val="superscript"/>
        </w:rPr>
        <w:t>footnote</w:t>
      </w:r>
      <w:proofErr w:type="spellEnd"/>
      <w:r>
        <w:t xml:space="preserve"> when establishing such aids.</w:t>
      </w:r>
    </w:p>
    <w:p w14:paraId="7A8DDEB1" w14:textId="77777777" w:rsidR="002A6445" w:rsidRDefault="002A6445" w:rsidP="002A6445">
      <w:pPr>
        <w:pStyle w:val="Plattetekst"/>
        <w:ind w:left="708"/>
      </w:pPr>
      <w:r>
        <w:t xml:space="preserve">  3 Contracting Governments undertake to arrange for information relating to aids to navigation to be made available to all concerned. Changes in the transmissions of position-fixing systems which could adversely affect the performance of receivers fitted in ships shall be avoided as far as possible and only be effected after timely and adequate notice has been promulgated.</w:t>
      </w:r>
    </w:p>
    <w:p w14:paraId="2FA521A4" w14:textId="0DFE114D" w:rsidR="002A6445" w:rsidRDefault="002A6445" w:rsidP="002A6445">
      <w:pPr>
        <w:pStyle w:val="Plattetekst"/>
        <w:ind w:left="708"/>
      </w:pPr>
      <w:r w:rsidRPr="000836BA">
        <w:rPr>
          <w:sz w:val="16"/>
          <w:szCs w:val="16"/>
        </w:rPr>
        <w:t>Footnote:</w:t>
      </w:r>
      <w:r>
        <w:rPr>
          <w:sz w:val="16"/>
          <w:szCs w:val="16"/>
        </w:rPr>
        <w:t xml:space="preserve"> </w:t>
      </w:r>
      <w:r w:rsidRPr="000836BA">
        <w:rPr>
          <w:sz w:val="16"/>
          <w:szCs w:val="16"/>
        </w:rPr>
        <w:t>Refer to the appropriate recommendations and guidelines of IALA and to SN/Circ.107 - Maritime buoyage system.</w:t>
      </w:r>
      <w:r>
        <w:t>"</w:t>
      </w:r>
      <w:commentRangeEnd w:id="46"/>
      <w:r w:rsidR="00B333FF">
        <w:rPr>
          <w:rStyle w:val="Verwijzingopmerking"/>
        </w:rPr>
        <w:commentReference w:id="46"/>
      </w:r>
      <w:commentRangeEnd w:id="47"/>
      <w:r w:rsidR="0093637F">
        <w:rPr>
          <w:rStyle w:val="Verwijzingopmerking"/>
        </w:rPr>
        <w:commentReference w:id="47"/>
      </w:r>
    </w:p>
    <w:p w14:paraId="1E8ECF7A" w14:textId="0607C1B7" w:rsidR="00B333FF" w:rsidRDefault="00B333FF" w:rsidP="003473D7">
      <w:pPr>
        <w:pStyle w:val="Plattetekst"/>
      </w:pPr>
      <w:r>
        <w:t>PNT information is subject to natural and deliberate interference (jamming) and data manipulation (spoofing).   GNSS is vulnerable as the different satellite constellations broadcast on a similar frequency, so are likely to be effected by the same interference source.</w:t>
      </w:r>
    </w:p>
    <w:p w14:paraId="7374830E" w14:textId="0B5896BB" w:rsidR="006C7A23" w:rsidRDefault="006C7A23" w:rsidP="00BA1C02">
      <w:pPr>
        <w:pStyle w:val="Plattetekst"/>
      </w:pPr>
      <w:r>
        <w:t>Available measures to mitigate against PNT spoofing and jamming</w:t>
      </w:r>
      <w:r w:rsidR="00CC4908">
        <w:t xml:space="preserve"> are:</w:t>
      </w:r>
    </w:p>
    <w:p w14:paraId="46CF62B3" w14:textId="77777777" w:rsidR="006C7A23" w:rsidRPr="00F01347" w:rsidRDefault="006C7A23" w:rsidP="0093637F">
      <w:pPr>
        <w:pStyle w:val="List1"/>
        <w:numPr>
          <w:ilvl w:val="0"/>
          <w:numId w:val="36"/>
        </w:numPr>
      </w:pPr>
      <w:r w:rsidRPr="00F01347">
        <w:t>Awareness of the potential impact is important, without considering what any data manipulation or denial may look like, it will be difficult to understand if such an event is occurring.</w:t>
      </w:r>
    </w:p>
    <w:p w14:paraId="76E4ABCB" w14:textId="77777777" w:rsidR="006C7A23" w:rsidRDefault="006C7A23" w:rsidP="00BF1787">
      <w:pPr>
        <w:pStyle w:val="List1"/>
      </w:pPr>
      <w:r w:rsidRPr="00F01347">
        <w:t>Monitoring – where possible the system should have some form of monitoring capability to ensure the information provided is reliable – this is commonly known as integrity and may have performance targets depending on the system.</w:t>
      </w:r>
    </w:p>
    <w:p w14:paraId="609E27FF" w14:textId="74D8100E" w:rsidR="00BF1787" w:rsidRDefault="00BF1787" w:rsidP="00BF1787">
      <w:pPr>
        <w:pStyle w:val="List1"/>
      </w:pPr>
      <w:r>
        <w:t xml:space="preserve">Some GNSS constellations offer authentication services which could be considered for </w:t>
      </w:r>
      <w:r w:rsidR="00BF479D">
        <w:t>implementation.</w:t>
      </w:r>
    </w:p>
    <w:p w14:paraId="05A96E9F" w14:textId="08B0E051" w:rsidR="00BF1787" w:rsidRPr="0039043F" w:rsidRDefault="00BF1787" w:rsidP="00BF1787">
      <w:pPr>
        <w:pStyle w:val="List1"/>
      </w:pPr>
      <w:r>
        <w:t>It</w:t>
      </w:r>
      <w:r w:rsidRPr="00F01347">
        <w:t xml:space="preserve"> may not be possible to remove the risk of system interference, whether natural or man-made.  To mitigate such events, multiple position solutions should be employed, systems that are dissimilar in approach and failure modes as part of a system of systems approach.</w:t>
      </w:r>
    </w:p>
    <w:p w14:paraId="6971F0D0" w14:textId="049A4332" w:rsidR="00BF1787" w:rsidRDefault="00BF1787" w:rsidP="00BF1787">
      <w:pPr>
        <w:pStyle w:val="List1"/>
      </w:pPr>
      <w:r>
        <w:t xml:space="preserve">GNSS signals usually originate from satellites, which should be well above the horizon. Antennas are available that attenuate signals that originate from lower than </w:t>
      </w:r>
      <w:r w:rsidR="00CC4908">
        <w:t>~</w:t>
      </w:r>
      <w:r>
        <w:t xml:space="preserve">5 degrees </w:t>
      </w:r>
      <w:r w:rsidR="00CC4908">
        <w:t>above</w:t>
      </w:r>
      <w:r>
        <w:t xml:space="preserve"> the horizon, that may assist in effective blocking of jamming or spoofing signals, that are mostly send from the ground. </w:t>
      </w:r>
    </w:p>
    <w:p w14:paraId="455D3A78" w14:textId="2E6B941B" w:rsidR="00B627F5" w:rsidRDefault="00B627F5" w:rsidP="00BF1787">
      <w:pPr>
        <w:pStyle w:val="List1"/>
      </w:pPr>
      <w:r>
        <w:t xml:space="preserve">Make use of </w:t>
      </w:r>
      <w:r w:rsidR="00EA7FBF">
        <w:t xml:space="preserve">the integrity warning services provided by Satellite Based Augmentation Systems (SBAS) and/or Ground Based Augmentation Systems (GBAS) </w:t>
      </w:r>
    </w:p>
    <w:p w14:paraId="2B5917CF" w14:textId="161B6405" w:rsidR="00B627F5" w:rsidRDefault="00B627F5" w:rsidP="00BF1787">
      <w:pPr>
        <w:pStyle w:val="List1"/>
      </w:pPr>
      <w:commentRangeStart w:id="48"/>
      <w:commentRangeStart w:id="49"/>
      <w:r>
        <w:t>Make use of the provisions in AIS to mitigate jamming and/or spoofing.</w:t>
      </w:r>
      <w:commentRangeEnd w:id="48"/>
      <w:r w:rsidR="0003294E">
        <w:rPr>
          <w:rStyle w:val="Verwijzingopmerking"/>
          <w:rFonts w:eastAsiaTheme="minorHAnsi" w:cstheme="minorBidi"/>
          <w:lang w:eastAsia="en-US"/>
        </w:rPr>
        <w:commentReference w:id="48"/>
      </w:r>
      <w:commentRangeEnd w:id="49"/>
      <w:r w:rsidR="003473D7">
        <w:rPr>
          <w:rStyle w:val="Verwijzingopmerking"/>
          <w:rFonts w:eastAsiaTheme="minorHAnsi" w:cstheme="minorBidi"/>
          <w:lang w:eastAsia="en-US"/>
        </w:rPr>
        <w:commentReference w:id="49"/>
      </w:r>
    </w:p>
    <w:p w14:paraId="1EFFE62A" w14:textId="4456490A" w:rsidR="00ED0F5C" w:rsidRPr="00F01347" w:rsidRDefault="0003294E" w:rsidP="00BF1787">
      <w:pPr>
        <w:pStyle w:val="List1"/>
      </w:pPr>
      <w:r>
        <w:t>M</w:t>
      </w:r>
      <w:r w:rsidR="00ED0F5C">
        <w:t xml:space="preserve">ariners </w:t>
      </w:r>
      <w:r>
        <w:t xml:space="preserve">should </w:t>
      </w:r>
      <w:r w:rsidR="00ED0F5C">
        <w:t xml:space="preserve">use physical </w:t>
      </w:r>
      <w:proofErr w:type="spellStart"/>
      <w:r w:rsidR="00ED0F5C">
        <w:t>AtoNs</w:t>
      </w:r>
      <w:proofErr w:type="spellEnd"/>
      <w:r w:rsidR="00ED0F5C">
        <w:t xml:space="preserve"> to check the reliability of PNT</w:t>
      </w:r>
      <w:r>
        <w:t xml:space="preserve"> information received by radio</w:t>
      </w:r>
      <w:r w:rsidR="00ED0F5C">
        <w:t>.</w:t>
      </w:r>
    </w:p>
    <w:p w14:paraId="4335D907" w14:textId="77777777" w:rsidR="006C7A23" w:rsidRDefault="006C7A23" w:rsidP="00BA1C02">
      <w:pPr>
        <w:pStyle w:val="Plattetekst"/>
      </w:pPr>
    </w:p>
    <w:p w14:paraId="461D5C68" w14:textId="6F66D385" w:rsidR="004F3603" w:rsidRPr="00F01347" w:rsidRDefault="00642CC8" w:rsidP="00BA1C02">
      <w:pPr>
        <w:pStyle w:val="Plattetekst"/>
      </w:pPr>
      <w:commentRangeStart w:id="50"/>
      <w:r w:rsidRPr="00F01347">
        <w:lastRenderedPageBreak/>
        <w:t>ENG is working on a Guideline to support resilient PNT.  This GL discusses a number of vulnerabilities and options to achieve resilient PNT, and while it mentions cyber security it is not captured in detail.</w:t>
      </w:r>
    </w:p>
    <w:p w14:paraId="6F6EE043" w14:textId="77777777" w:rsidR="00642CC8" w:rsidRPr="00F01347" w:rsidRDefault="00642CC8" w:rsidP="00BA1C02">
      <w:pPr>
        <w:pStyle w:val="Plattetekst"/>
      </w:pPr>
      <w:commentRangeStart w:id="51"/>
      <w:r w:rsidRPr="00F01347">
        <w:t xml:space="preserve">We need to be clear on whether cyber security includes aspects such as GNSS jamming (likened to a denial of service) and Spoofing (likened to data manipulation).  </w:t>
      </w:r>
      <w:commentRangeEnd w:id="51"/>
      <w:r w:rsidR="00BF479D">
        <w:rPr>
          <w:rStyle w:val="Verwijzingopmerking"/>
        </w:rPr>
        <w:commentReference w:id="51"/>
      </w:r>
    </w:p>
    <w:p w14:paraId="57B204EF" w14:textId="63E344E0" w:rsidR="00642CC8" w:rsidRPr="00F01347" w:rsidRDefault="00642CC8" w:rsidP="00BA1C02">
      <w:pPr>
        <w:pStyle w:val="Plattetekst"/>
      </w:pPr>
      <w:r w:rsidRPr="00F01347">
        <w:t>The technical advice provided in the reference documents should be considered and referenced where possible, but for PNT the following considerations are noted:</w:t>
      </w:r>
    </w:p>
    <w:p w14:paraId="1E1C3F68" w14:textId="2D107862" w:rsidR="00642CC8" w:rsidRPr="00F01347" w:rsidRDefault="00642CC8" w:rsidP="0093637F">
      <w:pPr>
        <w:pStyle w:val="Plattetekst"/>
        <w:numPr>
          <w:ilvl w:val="0"/>
          <w:numId w:val="21"/>
        </w:numPr>
      </w:pPr>
      <w:commentRangeStart w:id="52"/>
      <w:r w:rsidRPr="00F01347">
        <w:t xml:space="preserve">PNT is used within </w:t>
      </w:r>
      <w:proofErr w:type="spellStart"/>
      <w:r w:rsidRPr="00F01347">
        <w:t>AtoNs</w:t>
      </w:r>
      <w:proofErr w:type="spellEnd"/>
      <w:r w:rsidRPr="00F01347">
        <w:t xml:space="preserve"> to support positioning and timing aspects.  Both support the use of the AtoN, although in different context.  As an </w:t>
      </w:r>
      <w:r w:rsidR="00B627F5" w:rsidRPr="00F01347">
        <w:t>example,</w:t>
      </w:r>
      <w:r w:rsidRPr="00F01347">
        <w:t xml:space="preserve"> </w:t>
      </w:r>
      <w:r w:rsidR="00A6324B" w:rsidRPr="00F01347">
        <w:t>within AIS, timing information from GNSS is used to synchronise the data channel</w:t>
      </w:r>
      <w:r w:rsidR="002A6445">
        <w:t>s</w:t>
      </w:r>
      <w:r w:rsidR="00A6324B" w:rsidRPr="00F01347">
        <w:t xml:space="preserve">, while GNSS derived positioning information is used to measure the vessel’s proximity to other targets.  </w:t>
      </w:r>
      <w:r w:rsidR="00EA1C31">
        <w:t>GNSS timing is also used to support synchronised lights and communications.</w:t>
      </w:r>
    </w:p>
    <w:p w14:paraId="3CB9345A" w14:textId="195D275E" w:rsidR="00A6324B" w:rsidRPr="00F01347" w:rsidRDefault="00A6324B" w:rsidP="0093637F">
      <w:pPr>
        <w:pStyle w:val="Plattetekst"/>
        <w:numPr>
          <w:ilvl w:val="0"/>
          <w:numId w:val="21"/>
        </w:numPr>
      </w:pPr>
      <w:r w:rsidRPr="00F01347">
        <w:t>PNT data can also be used in areas where it may not immediately be obvious. During GPS jamming trials conducted by the GLAs on a buoy tender, it was discovered by accident that the main GPS receiver feeding the bridge also provided time throughout the vessel.</w:t>
      </w:r>
      <w:r w:rsidR="00672D8E" w:rsidRPr="00F01347">
        <w:t xml:space="preserve"> </w:t>
      </w:r>
      <w:r w:rsidR="002A6445">
        <w:t>The</w:t>
      </w:r>
      <w:r w:rsidR="00B05B1A" w:rsidRPr="00F01347">
        <w:t xml:space="preserve"> resilient PNT demonstration</w:t>
      </w:r>
      <w:r w:rsidR="001F1745" w:rsidRPr="00F01347">
        <w:t xml:space="preserve"> for ACCS</w:t>
      </w:r>
      <w:r w:rsidR="00263B38" w:rsidRPr="00F01347">
        <w:t>EAS</w:t>
      </w:r>
      <w:r w:rsidR="001F1745" w:rsidRPr="00F01347">
        <w:t xml:space="preserve"> project could be found on</w:t>
      </w:r>
      <w:r w:rsidR="00A86869" w:rsidRPr="00F01347">
        <w:t xml:space="preserve"> https://www.youtube.com/watch?v=CNAr8eQQ_9E</w:t>
      </w:r>
      <w:commentRangeEnd w:id="52"/>
      <w:r w:rsidR="00BF1787">
        <w:rPr>
          <w:rStyle w:val="Verwijzingopmerking"/>
        </w:rPr>
        <w:commentReference w:id="52"/>
      </w:r>
      <w:commentRangeEnd w:id="50"/>
      <w:r w:rsidR="0003294E">
        <w:rPr>
          <w:rStyle w:val="Verwijzingopmerking"/>
        </w:rPr>
        <w:commentReference w:id="50"/>
      </w:r>
    </w:p>
    <w:p w14:paraId="7BBCD2A5" w14:textId="0685248D" w:rsidR="00FC7D19" w:rsidRDefault="00692325" w:rsidP="00FC7D19">
      <w:pPr>
        <w:pStyle w:val="Kop2"/>
      </w:pPr>
      <w:bookmarkStart w:id="53" w:name="_Toc149131498"/>
      <w:r>
        <w:t>PNT</w:t>
      </w:r>
      <w:r w:rsidR="00FC7D19" w:rsidRPr="006B5D72">
        <w:t>-specific documents to consider:</w:t>
      </w:r>
      <w:bookmarkEnd w:id="53"/>
    </w:p>
    <w:p w14:paraId="15EA0BF0" w14:textId="77777777" w:rsidR="000417FF" w:rsidRPr="003E6D42" w:rsidRDefault="000417FF" w:rsidP="00F01347">
      <w:pPr>
        <w:pStyle w:val="Plattetekst"/>
      </w:pPr>
      <w:commentRangeStart w:id="54"/>
      <w:r w:rsidRPr="003E6D42">
        <w:t xml:space="preserve">The following documents may need to be reviewed to ensure </w:t>
      </w:r>
      <w:r w:rsidR="003E6D42" w:rsidRPr="003E6D42">
        <w:t>cyber security aspects are suitably considered.</w:t>
      </w:r>
    </w:p>
    <w:p w14:paraId="4ED8C3BD" w14:textId="77777777" w:rsidR="00FC7D19" w:rsidRDefault="00FC7D19" w:rsidP="0093637F">
      <w:pPr>
        <w:pStyle w:val="Plattetekst"/>
        <w:numPr>
          <w:ilvl w:val="0"/>
          <w:numId w:val="22"/>
        </w:numPr>
      </w:pPr>
      <w:r>
        <w:t>IALA Recommendation R1017 Resilient position navigation and timing (PNT)</w:t>
      </w:r>
    </w:p>
    <w:p w14:paraId="6CDA036C" w14:textId="77777777" w:rsidR="00FC7D19" w:rsidRDefault="00FC7D19" w:rsidP="0093637F">
      <w:pPr>
        <w:pStyle w:val="Plattetekst"/>
        <w:numPr>
          <w:ilvl w:val="0"/>
          <w:numId w:val="22"/>
        </w:numPr>
      </w:pPr>
      <w:r>
        <w:t>IALA Recommendation R0129 GNSS vulnerability and mitigation measures</w:t>
      </w:r>
    </w:p>
    <w:p w14:paraId="02C2374E" w14:textId="77777777" w:rsidR="00FC7D19" w:rsidRDefault="00FC7D19" w:rsidP="0093637F">
      <w:pPr>
        <w:pStyle w:val="Plattetekst"/>
        <w:numPr>
          <w:ilvl w:val="0"/>
          <w:numId w:val="22"/>
        </w:numPr>
      </w:pPr>
      <w:r>
        <w:t xml:space="preserve">IALA Recommendation R1020 </w:t>
      </w:r>
      <w:proofErr w:type="spellStart"/>
      <w:r>
        <w:t>Terresterial</w:t>
      </w:r>
      <w:proofErr w:type="spellEnd"/>
      <w:r>
        <w:t xml:space="preserve"> radionavigation systems</w:t>
      </w:r>
    </w:p>
    <w:p w14:paraId="6FD0628E" w14:textId="77777777" w:rsidR="00FC7D19" w:rsidRDefault="00FC7D19" w:rsidP="0093637F">
      <w:pPr>
        <w:pStyle w:val="Plattetekst"/>
        <w:numPr>
          <w:ilvl w:val="0"/>
          <w:numId w:val="22"/>
        </w:numPr>
      </w:pPr>
      <w:r>
        <w:t xml:space="preserve">IALA Recommendation R1011 Performance and monitoring of </w:t>
      </w:r>
      <w:proofErr w:type="spellStart"/>
      <w:r>
        <w:t>eLORAN</w:t>
      </w:r>
      <w:proofErr w:type="spellEnd"/>
      <w:r>
        <w:t xml:space="preserve"> services in the frequency band 90-110 kHz</w:t>
      </w:r>
    </w:p>
    <w:p w14:paraId="2861DCC6" w14:textId="77777777" w:rsidR="00FC7D19" w:rsidRDefault="00FC7D19" w:rsidP="0093637F">
      <w:pPr>
        <w:pStyle w:val="Plattetekst"/>
        <w:numPr>
          <w:ilvl w:val="0"/>
          <w:numId w:val="22"/>
        </w:numPr>
      </w:pPr>
      <w:r>
        <w:t>IALA Recommendation R1011 Performance and monitoring of DGNSS services in the frequency band 283.5-325 kHz</w:t>
      </w:r>
    </w:p>
    <w:p w14:paraId="4D5F53CC" w14:textId="77777777" w:rsidR="00FC7D19" w:rsidRDefault="00FC7D19" w:rsidP="0093637F">
      <w:pPr>
        <w:pStyle w:val="Plattetekst"/>
        <w:numPr>
          <w:ilvl w:val="0"/>
          <w:numId w:val="22"/>
        </w:numPr>
      </w:pPr>
      <w:r>
        <w:t>IALA Guideline G1112 Performance and monitoring of DGNSS services in the frequency band 283.5-325 kHz</w:t>
      </w:r>
    </w:p>
    <w:p w14:paraId="5D1E97F8" w14:textId="77777777" w:rsidR="00FC7D19" w:rsidRDefault="00FC7D19" w:rsidP="0093637F">
      <w:pPr>
        <w:pStyle w:val="Plattetekst"/>
        <w:numPr>
          <w:ilvl w:val="0"/>
          <w:numId w:val="22"/>
        </w:numPr>
      </w:pPr>
      <w:r>
        <w:t>IALA Recommendation R0135 Future of DGNSS</w:t>
      </w:r>
    </w:p>
    <w:p w14:paraId="79B8DD48" w14:textId="77777777" w:rsidR="00FC7D19" w:rsidRDefault="00FC7D19" w:rsidP="0093637F">
      <w:pPr>
        <w:pStyle w:val="Plattetekst"/>
        <w:numPr>
          <w:ilvl w:val="0"/>
          <w:numId w:val="22"/>
        </w:numPr>
      </w:pPr>
      <w:r>
        <w:t>IALA Guideline G1060 Recapitalization of DGNSS</w:t>
      </w:r>
    </w:p>
    <w:p w14:paraId="440E0B57" w14:textId="77777777" w:rsidR="00FC7D19" w:rsidRDefault="00FC7D19" w:rsidP="0093637F">
      <w:pPr>
        <w:pStyle w:val="Plattetekst"/>
        <w:numPr>
          <w:ilvl w:val="0"/>
          <w:numId w:val="22"/>
        </w:numPr>
      </w:pPr>
      <w:r>
        <w:t>IALA Recommendation R0150 DGNSS service provision, upgrades and future uses</w:t>
      </w:r>
    </w:p>
    <w:p w14:paraId="69D5EFEE" w14:textId="77777777" w:rsidR="00FC7D19" w:rsidRPr="00F01347" w:rsidRDefault="00FC7D19" w:rsidP="0093637F">
      <w:pPr>
        <w:pStyle w:val="Plattetekst"/>
        <w:numPr>
          <w:ilvl w:val="0"/>
          <w:numId w:val="22"/>
        </w:numPr>
        <w:rPr>
          <w:lang w:val="fr-FR"/>
        </w:rPr>
      </w:pPr>
      <w:r w:rsidRPr="00F01347">
        <w:rPr>
          <w:lang w:val="fr-FR"/>
        </w:rPr>
        <w:t>IALA Guideline G1158 VDES R-mode</w:t>
      </w:r>
    </w:p>
    <w:p w14:paraId="4DE21C53" w14:textId="77777777" w:rsidR="00FC7D19" w:rsidRPr="00F01347" w:rsidRDefault="00FC7D19" w:rsidP="0093637F">
      <w:pPr>
        <w:pStyle w:val="Plattetekst"/>
        <w:numPr>
          <w:ilvl w:val="0"/>
          <w:numId w:val="22"/>
        </w:numPr>
      </w:pPr>
      <w:r w:rsidRPr="00F01347">
        <w:t>S-201 Aids to Navigation Information</w:t>
      </w:r>
    </w:p>
    <w:p w14:paraId="76657A2F" w14:textId="77777777" w:rsidR="00FC7D19" w:rsidRDefault="00FC7D19" w:rsidP="0093637F">
      <w:pPr>
        <w:pStyle w:val="Plattetekst"/>
        <w:numPr>
          <w:ilvl w:val="0"/>
          <w:numId w:val="22"/>
        </w:numPr>
      </w:pPr>
      <w:r w:rsidRPr="008C12D0">
        <w:t>S-240 DGNSS Station Almanac</w:t>
      </w:r>
    </w:p>
    <w:p w14:paraId="2E0D5BB4" w14:textId="77777777" w:rsidR="00FC7D19" w:rsidRDefault="00FC7D19" w:rsidP="0093637F">
      <w:pPr>
        <w:pStyle w:val="Plattetekst"/>
        <w:numPr>
          <w:ilvl w:val="0"/>
          <w:numId w:val="22"/>
        </w:numPr>
      </w:pPr>
      <w:r w:rsidRPr="008C12D0">
        <w:t>S-245</w:t>
      </w:r>
      <w:r>
        <w:t xml:space="preserve"> </w:t>
      </w:r>
      <w:r w:rsidRPr="008C12D0">
        <w:t>eLoran ASF Data</w:t>
      </w:r>
    </w:p>
    <w:p w14:paraId="5183E154" w14:textId="77777777" w:rsidR="00FC7D19" w:rsidRDefault="00FC7D19" w:rsidP="0093637F">
      <w:pPr>
        <w:pStyle w:val="Plattetekst"/>
        <w:numPr>
          <w:ilvl w:val="0"/>
          <w:numId w:val="22"/>
        </w:numPr>
      </w:pPr>
      <w:r w:rsidRPr="008C12D0">
        <w:t>S-246</w:t>
      </w:r>
      <w:r>
        <w:t xml:space="preserve"> </w:t>
      </w:r>
      <w:r w:rsidRPr="008C12D0">
        <w:t>eLoran Station Almanac</w:t>
      </w:r>
    </w:p>
    <w:p w14:paraId="4B6844A8" w14:textId="77777777" w:rsidR="00FC7D19" w:rsidRDefault="00FC7D19" w:rsidP="0093637F">
      <w:pPr>
        <w:pStyle w:val="Plattetekst"/>
        <w:numPr>
          <w:ilvl w:val="0"/>
          <w:numId w:val="22"/>
        </w:numPr>
      </w:pPr>
      <w:r w:rsidRPr="008C12D0">
        <w:t>S-247</w:t>
      </w:r>
      <w:r>
        <w:t xml:space="preserve"> </w:t>
      </w:r>
      <w:r w:rsidRPr="008C12D0">
        <w:t>Differential eLoran Reference Station Almanac</w:t>
      </w:r>
      <w:commentRangeEnd w:id="54"/>
      <w:r w:rsidR="001363D7">
        <w:rPr>
          <w:rStyle w:val="Verwijzingopmerking"/>
        </w:rPr>
        <w:commentReference w:id="54"/>
      </w:r>
    </w:p>
    <w:p w14:paraId="7A1EC582" w14:textId="77777777" w:rsidR="00FC7D19" w:rsidRPr="006B5D72" w:rsidRDefault="00FC7D19" w:rsidP="00FC7D19">
      <w:pPr>
        <w:pStyle w:val="Kop2"/>
      </w:pPr>
      <w:bookmarkStart w:id="55" w:name="_Toc149131499"/>
      <w:r w:rsidRPr="006B5D72">
        <w:t>Potential Gaps:</w:t>
      </w:r>
      <w:bookmarkEnd w:id="55"/>
    </w:p>
    <w:p w14:paraId="098BFC53" w14:textId="77777777" w:rsidR="00FC7D19" w:rsidRDefault="00FC7D19" w:rsidP="0093637F">
      <w:pPr>
        <w:pStyle w:val="Plattetekst"/>
        <w:numPr>
          <w:ilvl w:val="0"/>
          <w:numId w:val="23"/>
        </w:numPr>
      </w:pPr>
      <w:r>
        <w:t>Training of personnel on ship and shore</w:t>
      </w:r>
    </w:p>
    <w:p w14:paraId="5A5BA570" w14:textId="77777777" w:rsidR="00AA492E" w:rsidRDefault="00AA492E" w:rsidP="0093637F">
      <w:pPr>
        <w:pStyle w:val="Plattetekst"/>
        <w:numPr>
          <w:ilvl w:val="0"/>
          <w:numId w:val="23"/>
        </w:numPr>
      </w:pPr>
      <w:r>
        <w:t>Review of impact to MASS as a special consideration (also drones where used)</w:t>
      </w:r>
    </w:p>
    <w:p w14:paraId="08E696C1" w14:textId="77777777" w:rsidR="00FC7D19" w:rsidRDefault="00FC7D19" w:rsidP="0093637F">
      <w:pPr>
        <w:pStyle w:val="Plattetekst"/>
        <w:numPr>
          <w:ilvl w:val="0"/>
          <w:numId w:val="23"/>
        </w:numPr>
      </w:pPr>
      <w:r>
        <w:t>Human factors implications</w:t>
      </w:r>
    </w:p>
    <w:p w14:paraId="11320E28" w14:textId="77777777" w:rsidR="00FC7D19" w:rsidRDefault="00FC7D19" w:rsidP="0093637F">
      <w:pPr>
        <w:pStyle w:val="Plattetekst"/>
        <w:numPr>
          <w:ilvl w:val="0"/>
          <w:numId w:val="23"/>
        </w:numPr>
      </w:pPr>
      <w:r w:rsidRPr="00E57349">
        <w:lastRenderedPageBreak/>
        <w:t>Authentication of the signal</w:t>
      </w:r>
    </w:p>
    <w:p w14:paraId="18E2039F" w14:textId="7BF889E4" w:rsidR="00B627F5" w:rsidRPr="00E57349" w:rsidRDefault="00B627F5" w:rsidP="0093637F">
      <w:pPr>
        <w:pStyle w:val="Plattetekst"/>
        <w:numPr>
          <w:ilvl w:val="0"/>
          <w:numId w:val="23"/>
        </w:numPr>
      </w:pPr>
      <w:r>
        <w:t>Environmental implications</w:t>
      </w:r>
    </w:p>
    <w:p w14:paraId="20060DF5" w14:textId="36703936" w:rsidR="00FC7D19" w:rsidRPr="00E57349" w:rsidRDefault="00FC7D19" w:rsidP="0093637F">
      <w:pPr>
        <w:pStyle w:val="Plattetekst"/>
        <w:numPr>
          <w:ilvl w:val="0"/>
          <w:numId w:val="23"/>
        </w:numPr>
      </w:pPr>
      <w:r>
        <w:t xml:space="preserve">Infrastructure for monitoring / </w:t>
      </w:r>
      <w:r w:rsidR="0098655E">
        <w:t>reporting / warning</w:t>
      </w:r>
      <w:r>
        <w:t xml:space="preserve"> is being removed (IALA beacons)</w:t>
      </w:r>
    </w:p>
    <w:p w14:paraId="23523DC8" w14:textId="77777777" w:rsidR="004F3603" w:rsidRDefault="004F3603" w:rsidP="00BA1C02">
      <w:pPr>
        <w:pStyle w:val="Plattetekst"/>
        <w:rPr>
          <w:b/>
          <w:bCs/>
        </w:rPr>
      </w:pPr>
    </w:p>
    <w:p w14:paraId="2518E9F7" w14:textId="77777777" w:rsidR="004F3603" w:rsidRDefault="004F3603" w:rsidP="00BA1C02">
      <w:pPr>
        <w:pStyle w:val="Plattetekst"/>
        <w:rPr>
          <w:b/>
          <w:bCs/>
        </w:rPr>
      </w:pPr>
    </w:p>
    <w:p w14:paraId="47D46712" w14:textId="77777777" w:rsidR="004F3603" w:rsidRDefault="004F3603" w:rsidP="00BA1C02">
      <w:pPr>
        <w:pStyle w:val="Plattetekst"/>
        <w:rPr>
          <w:b/>
          <w:bCs/>
        </w:rPr>
      </w:pPr>
      <w:r w:rsidRPr="004F3603">
        <w:rPr>
          <w:b/>
          <w:bCs/>
          <w:highlight w:val="yellow"/>
        </w:rPr>
        <w:t xml:space="preserve">------ After here </w:t>
      </w:r>
      <w:r>
        <w:rPr>
          <w:b/>
          <w:bCs/>
          <w:highlight w:val="yellow"/>
        </w:rPr>
        <w:t xml:space="preserve">only </w:t>
      </w:r>
      <w:r w:rsidRPr="004F3603">
        <w:rPr>
          <w:b/>
          <w:bCs/>
          <w:highlight w:val="yellow"/>
        </w:rPr>
        <w:t>placeholders for additional content ------</w:t>
      </w:r>
    </w:p>
    <w:p w14:paraId="3A82FC2D" w14:textId="77777777" w:rsidR="004F3603" w:rsidRDefault="004F3603">
      <w:pPr>
        <w:spacing w:after="200" w:line="276" w:lineRule="auto"/>
        <w:rPr>
          <w:rFonts w:asciiTheme="majorHAnsi" w:eastAsiaTheme="majorEastAsia" w:hAnsiTheme="majorHAnsi" w:cstheme="majorBidi"/>
          <w:b/>
          <w:bCs/>
          <w:caps/>
          <w:color w:val="00558C"/>
          <w:sz w:val="28"/>
          <w:szCs w:val="24"/>
        </w:rPr>
      </w:pPr>
      <w:r>
        <w:br w:type="page"/>
      </w:r>
    </w:p>
    <w:p w14:paraId="4E110DA2" w14:textId="77777777" w:rsidR="0004255E" w:rsidRDefault="0004255E" w:rsidP="0004255E">
      <w:pPr>
        <w:pStyle w:val="Kop1"/>
      </w:pPr>
      <w:bookmarkStart w:id="56" w:name="_Toc149131500"/>
      <w:r>
        <w:lastRenderedPageBreak/>
        <w:t>Further reading</w:t>
      </w:r>
      <w:bookmarkEnd w:id="56"/>
    </w:p>
    <w:p w14:paraId="7F44DE08" w14:textId="77777777" w:rsidR="0004255E" w:rsidRDefault="0004255E" w:rsidP="0004255E">
      <w:pPr>
        <w:pStyle w:val="Heading1separationline"/>
      </w:pPr>
    </w:p>
    <w:p w14:paraId="1006E57A" w14:textId="77777777" w:rsidR="0022582A" w:rsidRDefault="0022582A" w:rsidP="0022582A">
      <w:pPr>
        <w:pStyle w:val="Plattetekst"/>
      </w:pPr>
      <w:bookmarkStart w:id="57" w:name="_Hlk58941611"/>
      <w:bookmarkStart w:id="58" w:name="_Hlk59209242"/>
      <w:r>
        <w:t xml:space="preserve">Any texts that are recommended to the reader without direct reference in the text should be listed within this section using the same syntax as the reference list. Sources should be listed using the </w:t>
      </w:r>
      <w:r w:rsidRPr="00456DE1">
        <w:rPr>
          <w:b/>
          <w:bCs/>
        </w:rPr>
        <w:t>Further reading</w:t>
      </w:r>
      <w:r>
        <w:t xml:space="preserve"> style.</w:t>
      </w:r>
    </w:p>
    <w:p w14:paraId="739E2381" w14:textId="77777777" w:rsidR="0022582A" w:rsidRDefault="0022582A" w:rsidP="0022582A">
      <w:pPr>
        <w:pStyle w:val="Furtherreading"/>
      </w:pPr>
      <w:bookmarkStart w:id="59" w:name="_Hlk58941649"/>
      <w:bookmarkEnd w:id="57"/>
      <w:r>
        <w:t>Einstein, A. (1905) Relativity: The Special and General Theory of Relativity</w:t>
      </w:r>
    </w:p>
    <w:p w14:paraId="14C4EFD2" w14:textId="77777777" w:rsidR="00001616" w:rsidRDefault="0022582A" w:rsidP="004F4AAE">
      <w:pPr>
        <w:pStyle w:val="Furtherreading"/>
      </w:pPr>
      <w:r>
        <w:t>Idle, E. (1984) The Galaxy Song</w:t>
      </w:r>
    </w:p>
    <w:p w14:paraId="62310AC0" w14:textId="77777777" w:rsidR="00001616" w:rsidRDefault="00001616">
      <w:pPr>
        <w:spacing w:after="200" w:line="276" w:lineRule="auto"/>
        <w:rPr>
          <w:sz w:val="22"/>
        </w:rPr>
      </w:pPr>
      <w:r>
        <w:br w:type="page"/>
      </w:r>
    </w:p>
    <w:p w14:paraId="0E766230" w14:textId="77777777" w:rsidR="00001616" w:rsidRDefault="00001616" w:rsidP="00001616">
      <w:pPr>
        <w:pStyle w:val="Kop1"/>
      </w:pPr>
      <w:bookmarkStart w:id="60" w:name="_Toc149131501"/>
      <w:r>
        <w:lastRenderedPageBreak/>
        <w:t>Index</w:t>
      </w:r>
      <w:bookmarkEnd w:id="60"/>
    </w:p>
    <w:p w14:paraId="6EA17745" w14:textId="77777777" w:rsidR="004F4AAE" w:rsidRDefault="00001616" w:rsidP="00001616">
      <w:pPr>
        <w:pStyle w:val="Plattetekst"/>
      </w:pPr>
      <w:r>
        <w:fldChar w:fldCharType="begin"/>
      </w:r>
      <w:r>
        <w:instrText xml:space="preserve"> INDEX \e "</w:instrText>
      </w:r>
      <w:r>
        <w:tab/>
        <w:instrText xml:space="preserve">" \c "2" \z "2057" </w:instrText>
      </w:r>
      <w:r>
        <w:fldChar w:fldCharType="separate"/>
      </w:r>
      <w:r>
        <w:rPr>
          <w:b/>
          <w:bCs/>
          <w:noProof/>
          <w:lang w:val="en-US"/>
        </w:rPr>
        <w:t>No index entries found.</w:t>
      </w:r>
      <w:r>
        <w:fldChar w:fldCharType="end"/>
      </w:r>
    </w:p>
    <w:p w14:paraId="436975DF" w14:textId="77777777" w:rsidR="00E5035D" w:rsidRDefault="00E5035D" w:rsidP="00E5035D">
      <w:pPr>
        <w:pStyle w:val="Plattetekst"/>
      </w:pPr>
    </w:p>
    <w:bookmarkEnd w:id="58"/>
    <w:bookmarkEnd w:id="59"/>
    <w:p w14:paraId="3FDBC3C1" w14:textId="77777777" w:rsidR="00456DE1" w:rsidRDefault="00456DE1" w:rsidP="00001616">
      <w:pPr>
        <w:pStyle w:val="Plattetekst"/>
      </w:pPr>
    </w:p>
    <w:p w14:paraId="6CF1917C" w14:textId="77777777" w:rsidR="00E877DC" w:rsidRDefault="00E877DC" w:rsidP="00456DE1">
      <w:pPr>
        <w:pStyle w:val="Equationnumber"/>
        <w:rPr>
          <w:rFonts w:eastAsia="Calibri" w:cs="Calibri"/>
          <w:color w:val="407EC9"/>
          <w:sz w:val="28"/>
          <w:szCs w:val="28"/>
        </w:rPr>
      </w:pPr>
      <w:r>
        <w:br w:type="page"/>
      </w:r>
    </w:p>
    <w:p w14:paraId="0A67421A" w14:textId="77777777" w:rsidR="00E877DC" w:rsidRDefault="00E877DC" w:rsidP="00E5035D">
      <w:pPr>
        <w:pStyle w:val="AppendixtitleHead1"/>
      </w:pPr>
      <w:r w:rsidRPr="00586C66">
        <w:lastRenderedPageBreak/>
        <w:t>Example</w:t>
      </w:r>
      <w:r>
        <w:t xml:space="preserve"> of appendix Title </w:t>
      </w:r>
      <w:r w:rsidR="00F91B03">
        <w:t>(</w:t>
      </w:r>
      <w:r w:rsidR="0009165E">
        <w:t>Head 1</w:t>
      </w:r>
      <w:r w:rsidR="00F91B03">
        <w:t>)</w:t>
      </w:r>
      <w:r w:rsidR="0009165E">
        <w:t xml:space="preserve"> </w:t>
      </w:r>
      <w:r>
        <w:t>style</w:t>
      </w:r>
    </w:p>
    <w:p w14:paraId="365FA342" w14:textId="77777777" w:rsidR="000C2133" w:rsidRDefault="000C2133" w:rsidP="000C2133">
      <w:pPr>
        <w:pStyle w:val="Plattetekst"/>
        <w:rPr>
          <w:lang w:eastAsia="en-GB"/>
        </w:rPr>
      </w:pPr>
      <w:bookmarkStart w:id="61" w:name="_Hlk60401279"/>
    </w:p>
    <w:bookmarkEnd w:id="61"/>
    <w:p w14:paraId="0E06DD37" w14:textId="77777777" w:rsidR="00E5035D" w:rsidRDefault="00E76B2C" w:rsidP="00E5035D">
      <w:pPr>
        <w:pStyle w:val="AnnextitleHead1"/>
        <w:rPr>
          <w:lang w:eastAsia="en-GB"/>
        </w:rPr>
      </w:pPr>
      <w:r>
        <w:rPr>
          <w:lang w:eastAsia="en-GB"/>
        </w:rPr>
        <w:t xml:space="preserve">Example of Annex </w:t>
      </w:r>
      <w:r w:rsidR="0009165E">
        <w:rPr>
          <w:lang w:eastAsia="en-GB"/>
        </w:rPr>
        <w:t>t</w:t>
      </w:r>
      <w:r>
        <w:rPr>
          <w:lang w:eastAsia="en-GB"/>
        </w:rPr>
        <w:t xml:space="preserve">itle </w:t>
      </w:r>
      <w:r w:rsidR="000C2133">
        <w:rPr>
          <w:lang w:eastAsia="en-GB"/>
        </w:rPr>
        <w:t>(</w:t>
      </w:r>
      <w:r w:rsidR="0009165E">
        <w:rPr>
          <w:lang w:eastAsia="en-GB"/>
        </w:rPr>
        <w:t>Head 1</w:t>
      </w:r>
      <w:r w:rsidR="000C2133">
        <w:rPr>
          <w:lang w:eastAsia="en-GB"/>
        </w:rPr>
        <w:t>)</w:t>
      </w:r>
      <w:r w:rsidR="0009165E">
        <w:rPr>
          <w:lang w:eastAsia="en-GB"/>
        </w:rPr>
        <w:t xml:space="preserve"> </w:t>
      </w:r>
      <w:r>
        <w:rPr>
          <w:lang w:eastAsia="en-GB"/>
        </w:rPr>
        <w:t>style</w:t>
      </w:r>
    </w:p>
    <w:p w14:paraId="38615056" w14:textId="77777777" w:rsidR="00E5035D" w:rsidRPr="00983287" w:rsidRDefault="00E5035D" w:rsidP="00BD0FFB">
      <w:pPr>
        <w:pStyle w:val="AnnexHead5"/>
        <w:numPr>
          <w:ilvl w:val="0"/>
          <w:numId w:val="0"/>
        </w:numPr>
        <w:ind w:left="1701" w:hanging="1701"/>
      </w:pPr>
    </w:p>
    <w:sectPr w:rsidR="00E5035D" w:rsidRPr="00983287" w:rsidSect="008F34F4">
      <w:headerReference w:type="even" r:id="rId31"/>
      <w:headerReference w:type="default" r:id="rId32"/>
      <w:footerReference w:type="default" r:id="rId33"/>
      <w:headerReference w:type="first" r:id="rId34"/>
      <w:pgSz w:w="11906" w:h="16838" w:code="9"/>
      <w:pgMar w:top="567" w:right="794" w:bottom="567"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6" w:author="Alan Grant" w:date="2023-10-25T15:04:00Z" w:initials="AG">
    <w:p w14:paraId="28338FF8" w14:textId="62EF123E" w:rsidR="00AD16D7" w:rsidRDefault="00AD16D7">
      <w:pPr>
        <w:pStyle w:val="Tekstopmerking"/>
      </w:pPr>
      <w:r>
        <w:rPr>
          <w:rStyle w:val="Verwijzingopmerking"/>
        </w:rPr>
        <w:annotationRef/>
      </w:r>
      <w:r>
        <w:t>Do we provide MSI via AIS AtoN?</w:t>
      </w:r>
    </w:p>
  </w:comment>
  <w:comment w:id="17" w:author="Jeffrey" w:date="2023-10-17T16:14:00Z" w:initials="J">
    <w:p w14:paraId="6C21F184" w14:textId="69C33650" w:rsidR="00444377" w:rsidRDefault="00444377">
      <w:pPr>
        <w:pStyle w:val="Tekstopmerking"/>
      </w:pPr>
      <w:r>
        <w:rPr>
          <w:rStyle w:val="Verwijzingopmerking"/>
        </w:rPr>
        <w:annotationRef/>
      </w:r>
      <w:r>
        <w:t>Where are the abbreviations written out. Who is the audience?</w:t>
      </w:r>
    </w:p>
  </w:comment>
  <w:comment w:id="18" w:author="Martijn Ebben" w:date="2023-10-25T12:57:00Z" w:initials="ME">
    <w:p w14:paraId="38706B13" w14:textId="77777777" w:rsidR="00444377" w:rsidRDefault="00444377" w:rsidP="00444377">
      <w:r>
        <w:rPr>
          <w:rStyle w:val="Verwijzingopmerking"/>
        </w:rPr>
        <w:annotationRef/>
      </w:r>
      <w:r>
        <w:rPr>
          <w:color w:val="000000"/>
          <w:sz w:val="24"/>
          <w:szCs w:val="24"/>
        </w:rPr>
        <w:t>Intended audience is now in chapter 2. Will consider an index.</w:t>
      </w:r>
    </w:p>
  </w:comment>
  <w:comment w:id="19" w:author="Jeffrey" w:date="2023-10-17T16:16:00Z" w:initials="J">
    <w:p w14:paraId="3DC976F9" w14:textId="0E4BFCC6" w:rsidR="00444377" w:rsidRDefault="00444377">
      <w:pPr>
        <w:pStyle w:val="Tekstopmerking"/>
      </w:pPr>
      <w:r>
        <w:rPr>
          <w:rStyle w:val="Verwijzingopmerking"/>
        </w:rPr>
        <w:annotationRef/>
      </w:r>
      <w:r>
        <w:t>What about the Polar area’s?</w:t>
      </w:r>
    </w:p>
  </w:comment>
  <w:comment w:id="20" w:author="Martijn Ebben" w:date="2023-10-24T15:08:00Z" w:initials="ME">
    <w:p w14:paraId="6E79E28B" w14:textId="77777777" w:rsidR="00444377" w:rsidRDefault="00444377" w:rsidP="00444377">
      <w:r>
        <w:rPr>
          <w:rStyle w:val="Verwijzingopmerking"/>
        </w:rPr>
        <w:annotationRef/>
      </w:r>
      <w:r>
        <w:rPr>
          <w:color w:val="000000"/>
          <w:sz w:val="24"/>
          <w:szCs w:val="24"/>
        </w:rPr>
        <w:t>Almost anywhere…. ;-)</w:t>
      </w:r>
    </w:p>
  </w:comment>
  <w:comment w:id="26" w:author="Alan Grant" w:date="2023-10-25T15:17:00Z" w:initials="AG">
    <w:p w14:paraId="0A36B613" w14:textId="2F4608FE" w:rsidR="00E07642" w:rsidRDefault="00E07642">
      <w:pPr>
        <w:pStyle w:val="Tekstopmerking"/>
      </w:pPr>
      <w:r>
        <w:rPr>
          <w:rStyle w:val="Verwijzingopmerking"/>
        </w:rPr>
        <w:annotationRef/>
      </w:r>
      <w:r>
        <w:t>Are there actions on any specific Committee/person for these empty sections?</w:t>
      </w:r>
    </w:p>
  </w:comment>
  <w:comment w:id="27" w:author="Martijn Ebben" w:date="2023-10-25T17:03:00Z" w:initials="ME">
    <w:p w14:paraId="71BAF2F1" w14:textId="77777777" w:rsidR="003473D7" w:rsidRDefault="003473D7" w:rsidP="00713B06">
      <w:r>
        <w:rPr>
          <w:rStyle w:val="Verwijzingopmerking"/>
        </w:rPr>
        <w:annotationRef/>
      </w:r>
      <w:r>
        <w:rPr>
          <w:color w:val="000000"/>
          <w:sz w:val="24"/>
          <w:szCs w:val="24"/>
        </w:rPr>
        <w:t>If no, we should delete 4.5 (and 4.6 as well)</w:t>
      </w:r>
    </w:p>
  </w:comment>
  <w:comment w:id="32" w:author="Alan Grant" w:date="2023-10-25T15:20:00Z" w:initials="AG">
    <w:p w14:paraId="7121DE4E" w14:textId="5061C6F7" w:rsidR="00E07642" w:rsidRDefault="00E07642">
      <w:pPr>
        <w:pStyle w:val="Tekstopmerking"/>
      </w:pPr>
      <w:r>
        <w:rPr>
          <w:rStyle w:val="Verwijzingopmerking"/>
        </w:rPr>
        <w:annotationRef/>
      </w:r>
      <w:r>
        <w:t>Are these MSI?</w:t>
      </w:r>
    </w:p>
  </w:comment>
  <w:comment w:id="33" w:author="Martijn Ebben" w:date="2023-10-25T17:03:00Z" w:initials="ME">
    <w:p w14:paraId="12A6E3F3" w14:textId="77777777" w:rsidR="003473D7" w:rsidRDefault="003473D7" w:rsidP="00454B79">
      <w:r>
        <w:rPr>
          <w:rStyle w:val="Verwijzingopmerking"/>
        </w:rPr>
        <w:annotationRef/>
      </w:r>
      <w:r>
        <w:rPr>
          <w:color w:val="000000"/>
          <w:sz w:val="24"/>
          <w:szCs w:val="24"/>
        </w:rPr>
        <w:t>AFAIK: Yes, but please verify.</w:t>
      </w:r>
    </w:p>
  </w:comment>
  <w:comment w:id="35" w:author="Alan Grant" w:date="2023-10-25T15:22:00Z" w:initials="AG">
    <w:p w14:paraId="75515E30" w14:textId="3CD183A8" w:rsidR="000575F8" w:rsidRDefault="000575F8">
      <w:pPr>
        <w:pStyle w:val="Tekstopmerking"/>
      </w:pPr>
      <w:r>
        <w:rPr>
          <w:rStyle w:val="Verwijzingopmerking"/>
        </w:rPr>
        <w:annotationRef/>
      </w:r>
      <w:r>
        <w:t>As discussed – it may be more appropriate to say that all IALA documents should consider the potential impact of cyber risks.  Having lists date this document and could lead to incorrect views that documents not listed are immune.</w:t>
      </w:r>
    </w:p>
  </w:comment>
  <w:comment w:id="46" w:author="Alan Grant" w:date="2023-10-25T15:38:00Z" w:initials="AG">
    <w:p w14:paraId="67EAD102" w14:textId="071EEE71" w:rsidR="00B333FF" w:rsidRDefault="00B333FF">
      <w:pPr>
        <w:pStyle w:val="Tekstopmerking"/>
      </w:pPr>
      <w:r>
        <w:rPr>
          <w:rStyle w:val="Verwijzingopmerking"/>
        </w:rPr>
        <w:annotationRef/>
      </w:r>
      <w:r>
        <w:t>It’s not clear to me what this section brings to the discussion or whether it’s needed.</w:t>
      </w:r>
    </w:p>
  </w:comment>
  <w:comment w:id="47" w:author="Martijn Ebben" w:date="2023-10-25T16:59:00Z" w:initials="ME">
    <w:p w14:paraId="4F312A36" w14:textId="77777777" w:rsidR="0093637F" w:rsidRDefault="0093637F" w:rsidP="0015151D">
      <w:r>
        <w:rPr>
          <w:rStyle w:val="Verwijzingopmerking"/>
        </w:rPr>
        <w:annotationRef/>
      </w:r>
      <w:r>
        <w:rPr>
          <w:color w:val="000000"/>
          <w:sz w:val="24"/>
          <w:szCs w:val="24"/>
        </w:rPr>
        <w:t>@ENG, consider removing these references.</w:t>
      </w:r>
    </w:p>
  </w:comment>
  <w:comment w:id="48" w:author="Alan Grant" w:date="2023-10-25T15:42:00Z" w:initials="AG">
    <w:p w14:paraId="3ABE46F2" w14:textId="734C430C" w:rsidR="0003294E" w:rsidRDefault="0003294E">
      <w:pPr>
        <w:pStyle w:val="Tekstopmerking"/>
      </w:pPr>
      <w:r>
        <w:rPr>
          <w:rStyle w:val="Verwijzingopmerking"/>
        </w:rPr>
        <w:annotationRef/>
      </w:r>
      <w:r>
        <w:t>I don’t know what this is.</w:t>
      </w:r>
    </w:p>
  </w:comment>
  <w:comment w:id="49" w:author="Martijn Ebben" w:date="2023-10-25T17:01:00Z" w:initials="ME">
    <w:p w14:paraId="51F68C7A" w14:textId="77777777" w:rsidR="003473D7" w:rsidRDefault="003473D7" w:rsidP="009F6268">
      <w:r>
        <w:rPr>
          <w:rStyle w:val="Verwijzingopmerking"/>
        </w:rPr>
        <w:annotationRef/>
      </w:r>
      <w:r>
        <w:rPr>
          <w:color w:val="000000"/>
          <w:sz w:val="24"/>
          <w:szCs w:val="24"/>
        </w:rPr>
        <w:t>There is no formalised / harmonised provision for this, as far as I know, so it should be removed.</w:t>
      </w:r>
    </w:p>
  </w:comment>
  <w:comment w:id="51" w:author="Martijn Ebben" w:date="2023-10-25T12:43:00Z" w:initials="ME">
    <w:p w14:paraId="4402AECE" w14:textId="23F4FBBA" w:rsidR="00444377" w:rsidRDefault="00444377" w:rsidP="00444377">
      <w:r>
        <w:rPr>
          <w:rStyle w:val="Verwijzingopmerking"/>
        </w:rPr>
        <w:annotationRef/>
      </w:r>
      <w:r>
        <w:rPr>
          <w:color w:val="000000"/>
          <w:sz w:val="24"/>
          <w:szCs w:val="24"/>
        </w:rPr>
        <w:t>The intention is that it does. Cyber security in general handles all threads against the proper operation of electronic systems, data-exchange, reliability, confidentiality, integrity and availability of data. This guideline was setup in that spirit.</w:t>
      </w:r>
    </w:p>
    <w:p w14:paraId="4226DE9F" w14:textId="77777777" w:rsidR="00444377" w:rsidRDefault="00444377" w:rsidP="00444377">
      <w:r>
        <w:rPr>
          <w:color w:val="000000"/>
          <w:sz w:val="24"/>
          <w:szCs w:val="24"/>
        </w:rPr>
        <w:t>So it includes DoS and data manipulation.</w:t>
      </w:r>
    </w:p>
  </w:comment>
  <w:comment w:id="52" w:author="Martijn Ebben" w:date="2023-09-28T16:23:00Z" w:initials="ME">
    <w:p w14:paraId="6E0B39B6" w14:textId="2B3C6543" w:rsidR="00444377" w:rsidRDefault="00444377" w:rsidP="00444377">
      <w:r>
        <w:rPr>
          <w:rStyle w:val="Verwijzingopmerking"/>
        </w:rPr>
        <w:annotationRef/>
      </w:r>
      <w:r>
        <w:rPr>
          <w:color w:val="000000"/>
          <w:sz w:val="24"/>
          <w:szCs w:val="24"/>
        </w:rPr>
        <w:t>Informational. Put parts in introduction text?</w:t>
      </w:r>
    </w:p>
  </w:comment>
  <w:comment w:id="50" w:author="Alan Grant" w:date="2023-10-25T15:44:00Z" w:initials="AG">
    <w:p w14:paraId="10744F3B" w14:textId="7C83143D" w:rsidR="0003294E" w:rsidRDefault="0003294E">
      <w:pPr>
        <w:pStyle w:val="Tekstopmerking"/>
      </w:pPr>
      <w:r>
        <w:rPr>
          <w:rStyle w:val="Verwijzingopmerking"/>
        </w:rPr>
        <w:annotationRef/>
      </w:r>
      <w:r>
        <w:t xml:space="preserve">I propose we delete this as it reads more as comments to the author than final content. </w:t>
      </w:r>
    </w:p>
    <w:p w14:paraId="4BAC5EEC" w14:textId="2D4B041F" w:rsidR="0003294E" w:rsidRDefault="0003294E">
      <w:pPr>
        <w:pStyle w:val="Tekstopmerking"/>
      </w:pPr>
      <w:r>
        <w:t>We should check that the GL sufficiently captures the use of GNSS for timing.</w:t>
      </w:r>
    </w:p>
  </w:comment>
  <w:comment w:id="54" w:author="Martijn Ebben" w:date="2023-10-25T15:03:00Z" w:initials="ME">
    <w:p w14:paraId="5F6B6A7A" w14:textId="77777777" w:rsidR="00444377" w:rsidRDefault="00444377" w:rsidP="00444377">
      <w:r>
        <w:rPr>
          <w:rStyle w:val="Verwijzingopmerking"/>
        </w:rPr>
        <w:annotationRef/>
      </w:r>
      <w:r>
        <w:rPr>
          <w:color w:val="000000"/>
          <w:sz w:val="24"/>
          <w:szCs w:val="24"/>
        </w:rPr>
        <w:t>Do these actually provide more info on cyber security in these fields? Otherwise, they should probably be removed from this list.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8338FF8" w15:done="0"/>
  <w15:commentEx w15:paraId="6C21F184" w15:done="0"/>
  <w15:commentEx w15:paraId="38706B13" w15:paraIdParent="6C21F184" w15:done="0"/>
  <w15:commentEx w15:paraId="3DC976F9" w15:done="0"/>
  <w15:commentEx w15:paraId="6E79E28B" w15:paraIdParent="3DC976F9" w15:done="0"/>
  <w15:commentEx w15:paraId="0A36B613" w15:done="0"/>
  <w15:commentEx w15:paraId="71BAF2F1" w15:paraIdParent="0A36B613" w15:done="0"/>
  <w15:commentEx w15:paraId="7121DE4E" w15:done="0"/>
  <w15:commentEx w15:paraId="12A6E3F3" w15:paraIdParent="7121DE4E" w15:done="0"/>
  <w15:commentEx w15:paraId="75515E30" w15:done="0"/>
  <w15:commentEx w15:paraId="67EAD102" w15:done="0"/>
  <w15:commentEx w15:paraId="4F312A36" w15:paraIdParent="67EAD102" w15:done="0"/>
  <w15:commentEx w15:paraId="3ABE46F2" w15:done="0"/>
  <w15:commentEx w15:paraId="51F68C7A" w15:paraIdParent="3ABE46F2" w15:done="0"/>
  <w15:commentEx w15:paraId="4226DE9F" w15:done="0"/>
  <w15:commentEx w15:paraId="6E0B39B6" w15:done="0"/>
  <w15:commentEx w15:paraId="4BAC5EEC" w15:done="0"/>
  <w15:commentEx w15:paraId="5F6B6A7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3F0B5DBD" w16cex:dateUtc="2023-10-17T14:14:00Z"/>
  <w16cex:commentExtensible w16cex:durableId="368FDEF5" w16cex:dateUtc="2023-10-25T10:57:00Z"/>
  <w16cex:commentExtensible w16cex:durableId="71CB3483" w16cex:dateUtc="2023-10-17T14:16:00Z"/>
  <w16cex:commentExtensible w16cex:durableId="544192F4" w16cex:dateUtc="2023-10-24T13:08:00Z"/>
  <w16cex:commentExtensible w16cex:durableId="0882EAAA" w16cex:dateUtc="2023-10-25T15:03:00Z"/>
  <w16cex:commentExtensible w16cex:durableId="7C71BE5D" w16cex:dateUtc="2023-10-25T15:03:00Z"/>
  <w16cex:commentExtensible w16cex:durableId="1DCC3748" w16cex:dateUtc="2023-10-25T14:59:00Z"/>
  <w16cex:commentExtensible w16cex:durableId="671F017E" w16cex:dateUtc="2023-10-25T15:01:00Z"/>
  <w16cex:commentExtensible w16cex:durableId="0A430319" w16cex:dateUtc="2023-10-25T10:43:00Z"/>
  <w16cex:commentExtensible w16cex:durableId="0B4A3C93" w16cex:dateUtc="2023-09-28T14:23:00Z"/>
  <w16cex:commentExtensible w16cex:durableId="14619035" w16cex:dateUtc="2023-10-25T13: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338FF8" w16cid:durableId="5EBF690D"/>
  <w16cid:commentId w16cid:paraId="6C21F184" w16cid:durableId="3F0B5DBD"/>
  <w16cid:commentId w16cid:paraId="38706B13" w16cid:durableId="368FDEF5"/>
  <w16cid:commentId w16cid:paraId="3DC976F9" w16cid:durableId="71CB3483"/>
  <w16cid:commentId w16cid:paraId="6E79E28B" w16cid:durableId="544192F4"/>
  <w16cid:commentId w16cid:paraId="0A36B613" w16cid:durableId="4D8D52E5"/>
  <w16cid:commentId w16cid:paraId="71BAF2F1" w16cid:durableId="0882EAAA"/>
  <w16cid:commentId w16cid:paraId="7121DE4E" w16cid:durableId="14B217DB"/>
  <w16cid:commentId w16cid:paraId="12A6E3F3" w16cid:durableId="7C71BE5D"/>
  <w16cid:commentId w16cid:paraId="75515E30" w16cid:durableId="046664B1"/>
  <w16cid:commentId w16cid:paraId="67EAD102" w16cid:durableId="15D19E38"/>
  <w16cid:commentId w16cid:paraId="4F312A36" w16cid:durableId="1DCC3748"/>
  <w16cid:commentId w16cid:paraId="3ABE46F2" w16cid:durableId="52F690EA"/>
  <w16cid:commentId w16cid:paraId="51F68C7A" w16cid:durableId="671F017E"/>
  <w16cid:commentId w16cid:paraId="4226DE9F" w16cid:durableId="0A430319"/>
  <w16cid:commentId w16cid:paraId="6E0B39B6" w16cid:durableId="0B4A3C93"/>
  <w16cid:commentId w16cid:paraId="4BAC5EEC" w16cid:durableId="6507AC15"/>
  <w16cid:commentId w16cid:paraId="5F6B6A7A" w16cid:durableId="1461903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AB801" w14:textId="77777777" w:rsidR="00612C3D" w:rsidRDefault="00612C3D" w:rsidP="003274DB">
      <w:r>
        <w:separator/>
      </w:r>
    </w:p>
    <w:p w14:paraId="3161F99F" w14:textId="77777777" w:rsidR="00612C3D" w:rsidRDefault="00612C3D"/>
  </w:endnote>
  <w:endnote w:type="continuationSeparator" w:id="0">
    <w:p w14:paraId="49C10CCF" w14:textId="77777777" w:rsidR="00612C3D" w:rsidRDefault="00612C3D" w:rsidP="003274DB">
      <w:r>
        <w:continuationSeparator/>
      </w:r>
    </w:p>
    <w:p w14:paraId="0E1538F2" w14:textId="77777777" w:rsidR="00612C3D" w:rsidRDefault="00612C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Body)">
    <w:altName w:val="Calibri"/>
    <w:panose1 w:val="020B0604020202020204"/>
    <w:charset w:val="00"/>
    <w:family w:val="roman"/>
    <w:notTrueType/>
    <w:pitch w:val="default"/>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9A961" w14:textId="77777777" w:rsidR="00444377" w:rsidRDefault="00444377" w:rsidP="00EC7C87">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1433B31A" w14:textId="77777777" w:rsidR="00444377" w:rsidRDefault="00444377" w:rsidP="00C907DF">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1E6A9D27" w14:textId="77777777" w:rsidR="00444377" w:rsidRDefault="00444377" w:rsidP="00A97900">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7B1B9730" w14:textId="77777777" w:rsidR="00444377" w:rsidRDefault="00444377" w:rsidP="005378A6">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6C840B37" w14:textId="77777777" w:rsidR="00444377" w:rsidRDefault="00444377" w:rsidP="005378A6">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9B1CA" w14:textId="77777777" w:rsidR="00444377" w:rsidRDefault="00444377" w:rsidP="008747E0">
    <w:pPr>
      <w:pStyle w:val="Voettekst"/>
    </w:pPr>
    <w:r>
      <w:rPr>
        <w:noProof/>
        <w:lang w:eastAsia="en-GB"/>
      </w:rPr>
      <mc:AlternateContent>
        <mc:Choice Requires="wps">
          <w:drawing>
            <wp:anchor distT="0" distB="0" distL="114300" distR="114300" simplePos="0" relativeHeight="251669504" behindDoc="0" locked="0" layoutInCell="1" allowOverlap="1" wp14:anchorId="11059CEC" wp14:editId="1F61BFFC">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46CDDF"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eastAsia="en-GB"/>
      </w:rPr>
      <w:drawing>
        <wp:anchor distT="0" distB="0" distL="114300" distR="114300" simplePos="0" relativeHeight="251661312" behindDoc="1" locked="0" layoutInCell="1" allowOverlap="1" wp14:anchorId="040EED82" wp14:editId="4BBA483A">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7B2686D1" w14:textId="77777777" w:rsidR="00444377" w:rsidRPr="00ED2A8D" w:rsidRDefault="00444377" w:rsidP="008747E0">
    <w:pPr>
      <w:pStyle w:val="Voettekst"/>
    </w:pPr>
  </w:p>
  <w:p w14:paraId="100F0A9F" w14:textId="77777777" w:rsidR="00444377" w:rsidRPr="00ED2A8D" w:rsidRDefault="00444377" w:rsidP="002735DD">
    <w:pPr>
      <w:pStyle w:val="Voettekst"/>
      <w:tabs>
        <w:tab w:val="left" w:pos="1781"/>
      </w:tabs>
    </w:pPr>
    <w:r>
      <w:tab/>
    </w:r>
  </w:p>
  <w:p w14:paraId="2C1731A2" w14:textId="77777777" w:rsidR="00444377" w:rsidRPr="00ED2A8D" w:rsidRDefault="00444377" w:rsidP="008747E0">
    <w:pPr>
      <w:pStyle w:val="Voettekst"/>
    </w:pPr>
  </w:p>
  <w:p w14:paraId="10D7CC5A" w14:textId="77777777" w:rsidR="00444377" w:rsidRPr="00ED2A8D" w:rsidRDefault="00444377" w:rsidP="002735DD">
    <w:pPr>
      <w:pStyle w:val="Voettekst"/>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C09CC" w14:textId="77777777" w:rsidR="00444377" w:rsidRDefault="00444377" w:rsidP="00525922">
    <w:r>
      <w:rPr>
        <w:noProof/>
        <w:lang w:eastAsia="en-GB"/>
      </w:rPr>
      <mc:AlternateContent>
        <mc:Choice Requires="wps">
          <w:drawing>
            <wp:anchor distT="0" distB="0" distL="114300" distR="114300" simplePos="0" relativeHeight="251691008" behindDoc="0" locked="0" layoutInCell="1" allowOverlap="1" wp14:anchorId="309C5B24" wp14:editId="796149A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3F3FA3"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1540B526" w14:textId="77777777" w:rsidR="00444377" w:rsidRPr="00E346AA" w:rsidRDefault="00444377" w:rsidP="00525922">
    <w:pPr>
      <w:rPr>
        <w:rStyle w:val="Paginanummer"/>
        <w:szCs w:val="15"/>
        <w:lang w:val="nl-NL"/>
      </w:rPr>
    </w:pPr>
    <w:r w:rsidRPr="00C907DF">
      <w:rPr>
        <w:szCs w:val="15"/>
      </w:rPr>
      <w:fldChar w:fldCharType="begin"/>
    </w:r>
    <w:r w:rsidRPr="00E346AA">
      <w:rPr>
        <w:szCs w:val="15"/>
        <w:lang w:val="nl-NL"/>
      </w:rPr>
      <w:instrText xml:space="preserve"> STYLEREF "Document title" \* MERGEFORMAT </w:instrText>
    </w:r>
    <w:r w:rsidRPr="00C907DF">
      <w:rPr>
        <w:szCs w:val="15"/>
      </w:rPr>
      <w:fldChar w:fldCharType="separate"/>
    </w:r>
    <w:r>
      <w:rPr>
        <w:b/>
        <w:bCs/>
        <w:noProof/>
        <w:szCs w:val="15"/>
        <w:lang w:val="nl-NL"/>
      </w:rPr>
      <w:t>Fout! Gebruik het tabblad Start om Document title toe te passen op de tekst die u hier wilt weergeven.</w:t>
    </w:r>
    <w:r w:rsidRPr="00C907DF">
      <w:rPr>
        <w:szCs w:val="15"/>
      </w:rPr>
      <w:fldChar w:fldCharType="end"/>
    </w:r>
    <w:r w:rsidRPr="0060563A">
      <w:rPr>
        <w:szCs w:val="15"/>
        <w:lang w:val="nl-NL"/>
      </w:rPr>
      <w:t xml:space="preserve"> </w:t>
    </w:r>
    <w:r>
      <w:rPr>
        <w:szCs w:val="15"/>
      </w:rPr>
      <w:fldChar w:fldCharType="begin"/>
    </w:r>
    <w:r w:rsidRPr="0060563A">
      <w:rPr>
        <w:szCs w:val="15"/>
        <w:lang w:val="nl-NL"/>
      </w:rPr>
      <w:instrText xml:space="preserve"> STYLEREF "Document number" \* MERGEFORMAT </w:instrText>
    </w:r>
    <w:r>
      <w:rPr>
        <w:szCs w:val="15"/>
      </w:rPr>
      <w:fldChar w:fldCharType="separate"/>
    </w:r>
    <w:r w:rsidRPr="00E346AA">
      <w:rPr>
        <w:noProof/>
        <w:szCs w:val="15"/>
        <w:lang w:val="nl-NL"/>
      </w:rPr>
      <w:t>Gnnnn</w:t>
    </w:r>
    <w:r>
      <w:rPr>
        <w:szCs w:val="15"/>
      </w:rPr>
      <w:fldChar w:fldCharType="end"/>
    </w:r>
    <w:r w:rsidRPr="00E346AA">
      <w:rPr>
        <w:szCs w:val="15"/>
        <w:lang w:val="nl-NL"/>
      </w:rPr>
      <w:t xml:space="preserve"> – </w:t>
    </w:r>
    <w:r>
      <w:rPr>
        <w:szCs w:val="15"/>
      </w:rPr>
      <w:fldChar w:fldCharType="begin"/>
    </w:r>
    <w:r w:rsidRPr="00E346AA">
      <w:rPr>
        <w:szCs w:val="15"/>
        <w:lang w:val="nl-NL"/>
      </w:rPr>
      <w:instrText xml:space="preserve"> STYLEREF Subtitle \* MERGEFORMAT </w:instrText>
    </w:r>
    <w:r>
      <w:rPr>
        <w:szCs w:val="15"/>
      </w:rPr>
      <w:fldChar w:fldCharType="separate"/>
    </w:r>
    <w:r>
      <w:rPr>
        <w:b/>
        <w:bCs/>
        <w:noProof/>
        <w:szCs w:val="15"/>
        <w:lang w:val="nl-NL"/>
      </w:rPr>
      <w:t>Fout! Gebruik het tabblad Start om Subtitle toe te passen op de tekst die u hier wilt weergeven.</w:t>
    </w:r>
    <w:r>
      <w:rPr>
        <w:szCs w:val="15"/>
      </w:rPr>
      <w:fldChar w:fldCharType="end"/>
    </w:r>
  </w:p>
  <w:p w14:paraId="6E7224B4" w14:textId="77777777" w:rsidR="00444377" w:rsidRPr="0060563A" w:rsidRDefault="00444377" w:rsidP="00525922">
    <w:pPr>
      <w:rPr>
        <w:szCs w:val="15"/>
        <w:lang w:val="nl-NL"/>
      </w:rPr>
    </w:pPr>
    <w:r w:rsidRPr="00C907DF">
      <w:rPr>
        <w:szCs w:val="15"/>
      </w:rPr>
      <w:fldChar w:fldCharType="begin"/>
    </w:r>
    <w:r w:rsidRPr="0060563A">
      <w:rPr>
        <w:szCs w:val="15"/>
        <w:lang w:val="nl-NL"/>
      </w:rPr>
      <w:instrText xml:space="preserve"> STYLEREF "Edition number" \* MERGEFORMAT </w:instrText>
    </w:r>
    <w:r w:rsidRPr="00C907DF">
      <w:rPr>
        <w:szCs w:val="15"/>
      </w:rPr>
      <w:fldChar w:fldCharType="separate"/>
    </w:r>
    <w:r w:rsidRPr="0060563A">
      <w:rPr>
        <w:noProof/>
        <w:szCs w:val="15"/>
        <w:lang w:val="nl-NL"/>
      </w:rPr>
      <w:t>Edition x.x</w:t>
    </w:r>
    <w:r w:rsidRPr="00C907DF">
      <w:rPr>
        <w:szCs w:val="15"/>
      </w:rPr>
      <w:fldChar w:fldCharType="end"/>
    </w:r>
    <w:r w:rsidRPr="0060563A">
      <w:rPr>
        <w:szCs w:val="15"/>
        <w:lang w:val="nl-NL"/>
      </w:rPr>
      <w:tab/>
      <w:t xml:space="preserve">P </w:t>
    </w:r>
    <w:r w:rsidRPr="00C907DF">
      <w:rPr>
        <w:rStyle w:val="Paginanummer"/>
        <w:szCs w:val="15"/>
      </w:rPr>
      <w:fldChar w:fldCharType="begin"/>
    </w:r>
    <w:r w:rsidRPr="0060563A">
      <w:rPr>
        <w:rStyle w:val="Paginanummer"/>
        <w:szCs w:val="15"/>
        <w:lang w:val="nl-NL"/>
      </w:rPr>
      <w:instrText xml:space="preserve">PAGE  </w:instrText>
    </w:r>
    <w:r w:rsidRPr="00C907DF">
      <w:rPr>
        <w:rStyle w:val="Paginanummer"/>
        <w:szCs w:val="15"/>
      </w:rPr>
      <w:fldChar w:fldCharType="separate"/>
    </w:r>
    <w:r w:rsidRPr="0060563A">
      <w:rPr>
        <w:rStyle w:val="Paginanummer"/>
        <w:noProof/>
        <w:szCs w:val="15"/>
        <w:lang w:val="nl-NL"/>
      </w:rPr>
      <w:t>3</w:t>
    </w:r>
    <w:r w:rsidRPr="00C907DF">
      <w:rPr>
        <w:rStyle w:val="Paginanumm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2B120" w14:textId="77777777" w:rsidR="00444377" w:rsidRPr="00C716E5" w:rsidRDefault="00444377" w:rsidP="00C716E5">
    <w:pPr>
      <w:pStyle w:val="Voettekst"/>
      <w:rPr>
        <w:sz w:val="15"/>
        <w:szCs w:val="15"/>
      </w:rPr>
    </w:pPr>
  </w:p>
  <w:p w14:paraId="79D1F42F" w14:textId="77777777" w:rsidR="00444377" w:rsidRDefault="00444377" w:rsidP="00C716E5">
    <w:pPr>
      <w:pStyle w:val="Geenafstand"/>
    </w:pPr>
  </w:p>
  <w:p w14:paraId="0691ADEF" w14:textId="45B29D4D" w:rsidR="00444377" w:rsidRPr="00C907DF" w:rsidRDefault="00000000" w:rsidP="00827301">
    <w:pPr>
      <w:pStyle w:val="Footerportrait"/>
      <w:rPr>
        <w:rStyle w:val="Paginanummer"/>
        <w:szCs w:val="15"/>
      </w:rPr>
    </w:pPr>
    <w:fldSimple w:instr=" STYLEREF  &quot;Document type&quot;  \* MERGEFORMAT ">
      <w:r w:rsidR="003473D7">
        <w:t>IALA Guideline</w:t>
      </w:r>
    </w:fldSimple>
    <w:r w:rsidR="00444377" w:rsidRPr="00C907DF">
      <w:t xml:space="preserve"> </w:t>
    </w:r>
    <w:fldSimple w:instr=" STYLEREF &quot;Document number&quot; \* MERGEFORMAT ">
      <w:r w:rsidR="003473D7" w:rsidRPr="003473D7">
        <w:rPr>
          <w:bCs/>
        </w:rPr>
        <w:t>Gnnnn</w:t>
      </w:r>
    </w:fldSimple>
    <w:r w:rsidR="00444377" w:rsidRPr="00C907DF">
      <w:t xml:space="preserve"> </w:t>
    </w:r>
    <w:fldSimple w:instr=" STYLEREF &quot;Document name&quot; \* MERGEFORMAT ">
      <w:r w:rsidR="003473D7" w:rsidRPr="003473D7">
        <w:rPr>
          <w:bCs/>
        </w:rPr>
        <w:t>Cyber security</w:t>
      </w:r>
      <w:r w:rsidR="003473D7">
        <w:t xml:space="preserve"> specifics in IALA domains</w:t>
      </w:r>
    </w:fldSimple>
  </w:p>
  <w:p w14:paraId="1DCA4ADF" w14:textId="5BEDABA0" w:rsidR="00444377" w:rsidRPr="00C907DF" w:rsidRDefault="00000000" w:rsidP="00827301">
    <w:pPr>
      <w:pStyle w:val="Footerportrait"/>
    </w:pPr>
    <w:fldSimple w:instr=" STYLEREF &quot;Edition number&quot; \* MERGEFORMAT ">
      <w:r w:rsidR="003473D7">
        <w:t>Edition x.x</w:t>
      </w:r>
    </w:fldSimple>
    <w:r w:rsidR="00444377">
      <w:t xml:space="preserve"> </w:t>
    </w:r>
    <w:fldSimple w:instr=" STYLEREF  MRN  \* MERGEFORMAT ">
      <w:r w:rsidR="003473D7">
        <w:t>urn:mrn:iala:pub:gnnnn</w:t>
      </w:r>
    </w:fldSimple>
    <w:r w:rsidR="00444377" w:rsidRPr="00C907DF">
      <w:tab/>
    </w:r>
    <w:r w:rsidR="00444377">
      <w:t xml:space="preserve">P </w:t>
    </w:r>
    <w:r w:rsidR="00444377" w:rsidRPr="00C907DF">
      <w:rPr>
        <w:rStyle w:val="Paginanummer"/>
        <w:szCs w:val="15"/>
      </w:rPr>
      <w:fldChar w:fldCharType="begin"/>
    </w:r>
    <w:r w:rsidR="00444377" w:rsidRPr="00C907DF">
      <w:rPr>
        <w:rStyle w:val="Paginanummer"/>
        <w:szCs w:val="15"/>
      </w:rPr>
      <w:instrText xml:space="preserve">PAGE  </w:instrText>
    </w:r>
    <w:r w:rsidR="00444377" w:rsidRPr="00C907DF">
      <w:rPr>
        <w:rStyle w:val="Paginanummer"/>
        <w:szCs w:val="15"/>
      </w:rPr>
      <w:fldChar w:fldCharType="separate"/>
    </w:r>
    <w:r w:rsidR="0003294E">
      <w:rPr>
        <w:rStyle w:val="Paginanummer"/>
        <w:szCs w:val="15"/>
      </w:rPr>
      <w:t>4</w:t>
    </w:r>
    <w:r w:rsidR="00444377" w:rsidRPr="00C907DF">
      <w:rPr>
        <w:rStyle w:val="Paginanumm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E2429" w14:textId="77777777" w:rsidR="00444377" w:rsidRDefault="00444377" w:rsidP="00C716E5">
    <w:pPr>
      <w:pStyle w:val="Voettekst"/>
    </w:pPr>
  </w:p>
  <w:p w14:paraId="65BE0073" w14:textId="77777777" w:rsidR="00444377" w:rsidRDefault="00444377" w:rsidP="00C716E5">
    <w:pPr>
      <w:pStyle w:val="Geenafstand"/>
    </w:pPr>
  </w:p>
  <w:p w14:paraId="45242786" w14:textId="42ACB4E9" w:rsidR="00444377" w:rsidRPr="00C907DF" w:rsidRDefault="00000000" w:rsidP="00827301">
    <w:pPr>
      <w:pStyle w:val="Footerportrait"/>
      <w:rPr>
        <w:rStyle w:val="Paginanummer"/>
        <w:szCs w:val="15"/>
      </w:rPr>
    </w:pPr>
    <w:fldSimple w:instr=" STYLEREF &quot;Document type&quot; \* MERGEFORMAT ">
      <w:r w:rsidR="003473D7">
        <w:t>IALA Guideline</w:t>
      </w:r>
    </w:fldSimple>
    <w:r w:rsidR="00444377" w:rsidRPr="00C907DF">
      <w:t xml:space="preserve"> </w:t>
    </w:r>
    <w:fldSimple w:instr=" STYLEREF &quot;Document number&quot; \* MERGEFORMAT ">
      <w:r w:rsidR="003473D7" w:rsidRPr="003473D7">
        <w:rPr>
          <w:bCs/>
        </w:rPr>
        <w:t>Gnnnn</w:t>
      </w:r>
    </w:fldSimple>
    <w:r w:rsidR="00444377" w:rsidRPr="00C907DF">
      <w:t xml:space="preserve"> </w:t>
    </w:r>
    <w:fldSimple w:instr=" STYLEREF &quot;Document name&quot; \* MERGEFORMAT ">
      <w:r w:rsidR="003473D7" w:rsidRPr="003473D7">
        <w:rPr>
          <w:bCs/>
        </w:rPr>
        <w:t>Cyber security</w:t>
      </w:r>
      <w:r w:rsidR="003473D7">
        <w:t xml:space="preserve"> specifics in IALA domains</w:t>
      </w:r>
    </w:fldSimple>
  </w:p>
  <w:p w14:paraId="170D212A" w14:textId="172DE132" w:rsidR="00444377" w:rsidRPr="00525922" w:rsidRDefault="00000000" w:rsidP="00827301">
    <w:pPr>
      <w:pStyle w:val="Footerportrait"/>
    </w:pPr>
    <w:fldSimple w:instr=" STYLEREF &quot;Edition number&quot; \* MERGEFORMAT ">
      <w:r w:rsidR="003473D7">
        <w:t>Edition x.x</w:t>
      </w:r>
    </w:fldSimple>
    <w:r w:rsidR="00444377">
      <w:t xml:space="preserve"> </w:t>
    </w:r>
    <w:fldSimple w:instr=" STYLEREF  MRN  \* MERGEFORMAT ">
      <w:r w:rsidR="003473D7">
        <w:t>urn:mrn:iala:pub:gnnnn</w:t>
      </w:r>
    </w:fldSimple>
    <w:r w:rsidR="00444377" w:rsidRPr="00C907DF">
      <w:tab/>
    </w:r>
    <w:r w:rsidR="00444377">
      <w:t xml:space="preserve">P </w:t>
    </w:r>
    <w:r w:rsidR="00444377" w:rsidRPr="00C907DF">
      <w:rPr>
        <w:rStyle w:val="Paginanummer"/>
        <w:szCs w:val="15"/>
      </w:rPr>
      <w:fldChar w:fldCharType="begin"/>
    </w:r>
    <w:r w:rsidR="00444377" w:rsidRPr="00C907DF">
      <w:rPr>
        <w:rStyle w:val="Paginanummer"/>
        <w:szCs w:val="15"/>
      </w:rPr>
      <w:instrText xml:space="preserve">PAGE  </w:instrText>
    </w:r>
    <w:r w:rsidR="00444377" w:rsidRPr="00C907DF">
      <w:rPr>
        <w:rStyle w:val="Paginanummer"/>
        <w:szCs w:val="15"/>
      </w:rPr>
      <w:fldChar w:fldCharType="separate"/>
    </w:r>
    <w:r w:rsidR="0003294E">
      <w:rPr>
        <w:rStyle w:val="Paginanummer"/>
        <w:szCs w:val="15"/>
      </w:rPr>
      <w:t>3</w:t>
    </w:r>
    <w:r w:rsidR="00444377" w:rsidRPr="00C907DF">
      <w:rPr>
        <w:rStyle w:val="Paginanumm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07631" w14:textId="77777777" w:rsidR="00444377" w:rsidRDefault="00444377" w:rsidP="00C716E5">
    <w:pPr>
      <w:pStyle w:val="Voettekst"/>
    </w:pPr>
  </w:p>
  <w:p w14:paraId="47430DD7" w14:textId="77777777" w:rsidR="00444377" w:rsidRDefault="00444377" w:rsidP="00C716E5">
    <w:pPr>
      <w:pStyle w:val="Geenafstand"/>
    </w:pPr>
  </w:p>
  <w:p w14:paraId="7276DB5A" w14:textId="3267998F" w:rsidR="00444377" w:rsidRPr="00925B39" w:rsidRDefault="00000000" w:rsidP="00925B39">
    <w:pPr>
      <w:pStyle w:val="Footerportrait"/>
    </w:pPr>
    <w:fldSimple w:instr=" STYLEREF &quot;Document type&quot; \* MERGEFORMAT ">
      <w:r w:rsidR="003473D7">
        <w:t>IALA Guideline</w:t>
      </w:r>
    </w:fldSimple>
    <w:r w:rsidR="00444377" w:rsidRPr="00925B39">
      <w:t xml:space="preserve"> </w:t>
    </w:r>
    <w:fldSimple w:instr=" STYLEREF &quot;Document number&quot; \* MERGEFORMAT ">
      <w:r w:rsidR="003473D7">
        <w:t>Gnnnn</w:t>
      </w:r>
    </w:fldSimple>
    <w:r w:rsidR="00444377" w:rsidRPr="00925B39">
      <w:t xml:space="preserve"> </w:t>
    </w:r>
    <w:fldSimple w:instr=" STYLEREF &quot;Document name&quot; \* MERGEFORMAT ">
      <w:r w:rsidR="003473D7">
        <w:t>Cyber security specifics in IALA domains</w:t>
      </w:r>
    </w:fldSimple>
    <w:r w:rsidR="00444377" w:rsidRPr="00925B39">
      <w:tab/>
    </w:r>
  </w:p>
  <w:p w14:paraId="54C9FB43" w14:textId="30E91B7E" w:rsidR="00444377" w:rsidRPr="00C907DF" w:rsidRDefault="00000000" w:rsidP="00925B39">
    <w:pPr>
      <w:pStyle w:val="Footerportrait"/>
    </w:pPr>
    <w:fldSimple w:instr=" STYLEREF &quot;Edition number&quot; \* MERGEFORMAT ">
      <w:r w:rsidR="003473D7">
        <w:t>Edition x.x</w:t>
      </w:r>
    </w:fldSimple>
    <w:r w:rsidR="00444377" w:rsidRPr="00925B39">
      <w:t xml:space="preserve">  </w:t>
    </w:r>
    <w:fldSimple w:instr=" STYLEREF  MRN  \* MERGEFORMAT ">
      <w:r w:rsidR="003473D7">
        <w:t>urn:mrn:iala:pub:gnnnn</w:t>
      </w:r>
    </w:fldSimple>
    <w:r w:rsidR="00444377">
      <w:tab/>
    </w:r>
    <w:r w:rsidR="00444377">
      <w:rPr>
        <w:rStyle w:val="Paginanummer"/>
        <w:szCs w:val="15"/>
      </w:rPr>
      <w:t xml:space="preserve">P </w:t>
    </w:r>
    <w:r w:rsidR="00444377" w:rsidRPr="00C907DF">
      <w:rPr>
        <w:rStyle w:val="Paginanummer"/>
        <w:szCs w:val="15"/>
      </w:rPr>
      <w:fldChar w:fldCharType="begin"/>
    </w:r>
    <w:r w:rsidR="00444377" w:rsidRPr="00C907DF">
      <w:rPr>
        <w:rStyle w:val="Paginanummer"/>
        <w:szCs w:val="15"/>
      </w:rPr>
      <w:instrText xml:space="preserve">PAGE  </w:instrText>
    </w:r>
    <w:r w:rsidR="00444377" w:rsidRPr="00C907DF">
      <w:rPr>
        <w:rStyle w:val="Paginanummer"/>
        <w:szCs w:val="15"/>
      </w:rPr>
      <w:fldChar w:fldCharType="separate"/>
    </w:r>
    <w:r w:rsidR="0003294E">
      <w:rPr>
        <w:rStyle w:val="Paginanummer"/>
        <w:szCs w:val="15"/>
      </w:rPr>
      <w:t>21</w:t>
    </w:r>
    <w:r w:rsidR="00444377" w:rsidRPr="00C907DF">
      <w:rPr>
        <w:rStyle w:val="Paginanumm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A9087" w14:textId="77777777" w:rsidR="00612C3D" w:rsidRDefault="00612C3D" w:rsidP="003274DB">
      <w:r>
        <w:separator/>
      </w:r>
    </w:p>
    <w:p w14:paraId="6E1766E7" w14:textId="77777777" w:rsidR="00612C3D" w:rsidRDefault="00612C3D"/>
  </w:footnote>
  <w:footnote w:type="continuationSeparator" w:id="0">
    <w:p w14:paraId="46B1CA4A" w14:textId="77777777" w:rsidR="00612C3D" w:rsidRDefault="00612C3D" w:rsidP="003274DB">
      <w:r>
        <w:continuationSeparator/>
      </w:r>
    </w:p>
    <w:p w14:paraId="2DAA5BB7" w14:textId="77777777" w:rsidR="00612C3D" w:rsidRDefault="00612C3D"/>
  </w:footnote>
  <w:footnote w:id="1">
    <w:p w14:paraId="09EF1D76" w14:textId="2C6BA0E1" w:rsidR="00444377" w:rsidRPr="00EE447A" w:rsidRDefault="00444377">
      <w:pPr>
        <w:pStyle w:val="Voetnoottekst"/>
      </w:pPr>
      <w:r>
        <w:rPr>
          <w:rStyle w:val="Voetnootmarkering"/>
        </w:rPr>
        <w:footnoteRef/>
      </w:r>
      <w:r>
        <w:t xml:space="preserve"> As discussed during the IALA Cyber Security 2021 Workshop</w:t>
      </w:r>
    </w:p>
  </w:footnote>
  <w:footnote w:id="2">
    <w:p w14:paraId="4C7A5970" w14:textId="18B1FA7B" w:rsidR="00444377" w:rsidRPr="00826B6C" w:rsidRDefault="00444377">
      <w:pPr>
        <w:pStyle w:val="Voetnoottekst"/>
      </w:pPr>
      <w:r w:rsidRPr="00826B6C">
        <w:rPr>
          <w:rStyle w:val="Voetnootmarkering"/>
        </w:rPr>
        <w:footnoteRef/>
      </w:r>
      <w:r w:rsidRPr="00826B6C">
        <w:t xml:space="preserve"> Segmentation is a term that is often used in Cyber Security and refers to the splitting (or even isolating) networks into smaller networks and implement inspection, such as a firewall or malware protection in between, allowing only the necessary network traffic between the networks.</w:t>
      </w:r>
    </w:p>
  </w:footnote>
  <w:footnote w:id="3">
    <w:p w14:paraId="191FB5F8" w14:textId="044EA90C" w:rsidR="00444377" w:rsidRPr="00AD0FA5" w:rsidRDefault="00444377">
      <w:pPr>
        <w:pStyle w:val="Voetnoottekst"/>
      </w:pPr>
      <w:r w:rsidRPr="00AD0FA5">
        <w:rPr>
          <w:rStyle w:val="Voetnootmarkering"/>
        </w:rPr>
        <w:footnoteRef/>
      </w:r>
      <w:r w:rsidRPr="00AD0FA5">
        <w:t xml:space="preserve"> </w:t>
      </w:r>
      <w:r w:rsidRPr="00645E7A">
        <w:t>An interface is a communication channel between systems and may both be physical or logical, line a TCP port or rest API.</w:t>
      </w:r>
    </w:p>
  </w:footnote>
  <w:footnote w:id="4">
    <w:p w14:paraId="1A9AAF83" w14:textId="4C6E6CE5" w:rsidR="00444377" w:rsidRPr="003C3E5D" w:rsidRDefault="00444377">
      <w:pPr>
        <w:pStyle w:val="Voetnoottekst"/>
      </w:pPr>
      <w:r w:rsidRPr="003C3E5D">
        <w:rPr>
          <w:rStyle w:val="Voetnootmarkering"/>
        </w:rPr>
        <w:footnoteRef/>
      </w:r>
      <w:r w:rsidRPr="003C3E5D">
        <w:t xml:space="preserve"> </w:t>
      </w:r>
      <w:r w:rsidRPr="00514B55">
        <w:t xml:space="preserve">Data availability pertains to jamming of radio signals and communication. This </w:t>
      </w:r>
      <w:r w:rsidRPr="003C3E5D">
        <w:t>m</w:t>
      </w:r>
      <w:r w:rsidRPr="00514B55">
        <w:t>ay be accidental o</w:t>
      </w:r>
      <w:r w:rsidRPr="00E46ED3">
        <w:t xml:space="preserve">r </w:t>
      </w:r>
      <w:r w:rsidRPr="003F5DEB">
        <w:t xml:space="preserve">deliberate and </w:t>
      </w:r>
      <w:r w:rsidRPr="00514B55">
        <w:t xml:space="preserve">can happen with any type of wireless communication </w:t>
      </w:r>
      <w:r w:rsidRPr="003C3E5D">
        <w:t>r</w:t>
      </w:r>
      <w:r w:rsidRPr="00514B55">
        <w:t>esulting in unavai</w:t>
      </w:r>
      <w:r w:rsidRPr="00E46ED3">
        <w:t>la</w:t>
      </w:r>
      <w:r w:rsidRPr="003F5DEB">
        <w:t xml:space="preserve">bility of the </w:t>
      </w:r>
      <w:r w:rsidRPr="00725A23">
        <w:t>w</w:t>
      </w:r>
      <w:r w:rsidRPr="008F6828">
        <w:t>ir</w:t>
      </w:r>
      <w:r w:rsidRPr="003C3E5D">
        <w:t>eless signals or creation of many false signals.</w:t>
      </w:r>
    </w:p>
  </w:footnote>
  <w:footnote w:id="5">
    <w:p w14:paraId="23E4777B" w14:textId="3FE8FDD5" w:rsidR="00444377" w:rsidRPr="001E2B9B" w:rsidRDefault="00444377">
      <w:pPr>
        <w:pStyle w:val="Voetnoottekst"/>
      </w:pPr>
      <w:r w:rsidRPr="003C3E5D">
        <w:rPr>
          <w:rStyle w:val="Voetnootmarkering"/>
        </w:rPr>
        <w:footnoteRef/>
      </w:r>
      <w:r w:rsidRPr="003C3E5D">
        <w:t xml:space="preserve"> </w:t>
      </w:r>
      <w:r w:rsidRPr="00514B55">
        <w:t xml:space="preserve">Data integrity pertains to </w:t>
      </w:r>
      <w:r w:rsidRPr="003C3E5D">
        <w:t>t</w:t>
      </w:r>
      <w:r w:rsidRPr="00514B55">
        <w:t xml:space="preserve">he manipulation of sensor data. Examples are false AIS messages (“spoofing”), unauthorised VHF voice messages and </w:t>
      </w:r>
      <w:r>
        <w:t>altered</w:t>
      </w:r>
      <w:r w:rsidRPr="00514B55">
        <w:t xml:space="preserve"> measurement data from hydrographic/meteorologic sensors.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A4731" w14:textId="77777777" w:rsidR="00444377" w:rsidRDefault="00612C3D">
    <w:pPr>
      <w:pStyle w:val="Koptekst"/>
    </w:pPr>
    <w:r>
      <w:rPr>
        <w:noProof/>
      </w:rPr>
      <w:pict w14:anchorId="36219C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6" type="#_x0000_t136" alt="" style="position:absolute;margin-left:0;margin-top:0;width:449.6pt;height:269.75pt;rotation:315;z-index:-25161113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DF826" w14:textId="77777777" w:rsidR="00444377" w:rsidRDefault="00612C3D">
    <w:pPr>
      <w:pStyle w:val="Koptekst"/>
    </w:pPr>
    <w:r>
      <w:rPr>
        <w:noProof/>
      </w:rPr>
      <w:pict w14:anchorId="1F1932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alt="" style="position:absolute;margin-left:0;margin-top:0;width:449.6pt;height:269.75pt;rotation:315;z-index:-25159270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356CA" w14:textId="77777777" w:rsidR="00444377" w:rsidRPr="00667792" w:rsidRDefault="00612C3D" w:rsidP="00667792">
    <w:pPr>
      <w:pStyle w:val="Koptekst"/>
    </w:pPr>
    <w:r>
      <w:rPr>
        <w:noProof/>
      </w:rPr>
      <w:pict w14:anchorId="29196B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alt="" style="position:absolute;margin-left:0;margin-top:0;width:449.6pt;height:269.75pt;rotation:315;z-index:-25159065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444377">
      <w:rPr>
        <w:noProof/>
        <w:lang w:eastAsia="en-GB"/>
      </w:rPr>
      <w:drawing>
        <wp:anchor distT="0" distB="0" distL="114300" distR="114300" simplePos="0" relativeHeight="251664896" behindDoc="1" locked="0" layoutInCell="1" allowOverlap="1" wp14:anchorId="4CC453DD" wp14:editId="22D234A1">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DBE9A" w14:textId="77777777" w:rsidR="00444377" w:rsidRDefault="00612C3D">
    <w:pPr>
      <w:pStyle w:val="Koptekst"/>
    </w:pPr>
    <w:r>
      <w:rPr>
        <w:noProof/>
      </w:rPr>
      <w:pict w14:anchorId="344DF9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alt="" style="position:absolute;margin-left:0;margin-top:0;width:449.6pt;height:269.75pt;rotation:315;z-index:-251594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2F88D" w14:textId="77777777" w:rsidR="00444377" w:rsidRDefault="00612C3D" w:rsidP="00A87080">
    <w:pPr>
      <w:pStyle w:val="Koptekst"/>
    </w:pPr>
    <w:r>
      <w:rPr>
        <w:noProof/>
      </w:rPr>
      <w:pict w14:anchorId="219947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5" type="#_x0000_t136" alt="" style="position:absolute;margin-left:0;margin-top:0;width:449.6pt;height:269.75pt;rotation:315;z-index:-25160908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444377" w:rsidRPr="00442889">
      <w:rPr>
        <w:noProof/>
        <w:lang w:eastAsia="en-GB"/>
      </w:rPr>
      <w:drawing>
        <wp:anchor distT="0" distB="0" distL="114300" distR="114300" simplePos="0" relativeHeight="251657214" behindDoc="1" locked="0" layoutInCell="1" allowOverlap="1" wp14:anchorId="65C820EC" wp14:editId="49A3D8D9">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16C5FED5" w14:textId="77777777" w:rsidR="00444377" w:rsidRDefault="00444377" w:rsidP="00A87080">
    <w:pPr>
      <w:pStyle w:val="Koptekst"/>
    </w:pPr>
  </w:p>
  <w:p w14:paraId="44CE0167" w14:textId="77777777" w:rsidR="00444377" w:rsidRDefault="00444377" w:rsidP="00A87080">
    <w:pPr>
      <w:pStyle w:val="Koptekst"/>
    </w:pPr>
  </w:p>
  <w:p w14:paraId="2E18A5F5" w14:textId="77777777" w:rsidR="00444377" w:rsidRDefault="00444377" w:rsidP="008747E0">
    <w:pPr>
      <w:pStyle w:val="Koptekst"/>
    </w:pPr>
  </w:p>
  <w:p w14:paraId="02A3842B" w14:textId="77777777" w:rsidR="00444377" w:rsidRDefault="00444377" w:rsidP="008747E0">
    <w:pPr>
      <w:pStyle w:val="Koptekst"/>
    </w:pPr>
  </w:p>
  <w:p w14:paraId="56122921" w14:textId="77777777" w:rsidR="00444377" w:rsidRDefault="00444377" w:rsidP="008747E0">
    <w:pPr>
      <w:pStyle w:val="Koptekst"/>
    </w:pPr>
    <w:r>
      <w:rPr>
        <w:noProof/>
        <w:lang w:eastAsia="en-GB"/>
      </w:rPr>
      <w:drawing>
        <wp:anchor distT="0" distB="0" distL="114300" distR="114300" simplePos="0" relativeHeight="251656189" behindDoc="1" locked="0" layoutInCell="1" allowOverlap="1" wp14:anchorId="2DC2D1E1" wp14:editId="25FA5E6F">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11C0CA15" w14:textId="77777777" w:rsidR="00444377" w:rsidRDefault="00444377" w:rsidP="008747E0">
    <w:pPr>
      <w:pStyle w:val="Koptekst"/>
    </w:pPr>
  </w:p>
  <w:p w14:paraId="2C15521C" w14:textId="77777777" w:rsidR="00444377" w:rsidRPr="00ED2A8D" w:rsidRDefault="00444377" w:rsidP="00A87080">
    <w:pPr>
      <w:pStyle w:val="Koptekst"/>
    </w:pPr>
  </w:p>
  <w:p w14:paraId="48FBC4C7" w14:textId="77777777" w:rsidR="00444377" w:rsidRPr="00ED2A8D" w:rsidRDefault="00444377" w:rsidP="001349DB">
    <w:pPr>
      <w:pStyle w:val="Koptekst"/>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2C881" w14:textId="77777777" w:rsidR="00444377" w:rsidRDefault="00612C3D">
    <w:pPr>
      <w:pStyle w:val="Koptekst"/>
    </w:pPr>
    <w:r>
      <w:rPr>
        <w:noProof/>
      </w:rPr>
      <w:pict w14:anchorId="2CFE27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34" type="#_x0000_t136" alt="" style="position:absolute;margin-left:0;margin-top:0;width:449.6pt;height:269.75pt;rotation:315;z-index:-25161318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444377">
      <w:rPr>
        <w:noProof/>
        <w:lang w:eastAsia="en-GB"/>
      </w:rPr>
      <w:drawing>
        <wp:anchor distT="0" distB="0" distL="114300" distR="114300" simplePos="0" relativeHeight="251688960" behindDoc="1" locked="0" layoutInCell="1" allowOverlap="1" wp14:anchorId="79477388" wp14:editId="4528283C">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52BDD3" w14:textId="77777777" w:rsidR="00444377" w:rsidRDefault="00444377">
    <w:pPr>
      <w:pStyle w:val="Koptekst"/>
    </w:pPr>
  </w:p>
  <w:p w14:paraId="624933FF" w14:textId="77777777" w:rsidR="00444377" w:rsidRDefault="00444377">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913C7" w14:textId="77777777" w:rsidR="00444377" w:rsidRDefault="00612C3D">
    <w:pPr>
      <w:pStyle w:val="Koptekst"/>
    </w:pPr>
    <w:r>
      <w:rPr>
        <w:noProof/>
      </w:rPr>
      <w:pict w14:anchorId="2B2E4B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alt="" style="position:absolute;margin-left:0;margin-top:0;width:449.6pt;height:269.75pt;rotation:315;z-index:-25160499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1469F" w14:textId="77777777" w:rsidR="00444377" w:rsidRPr="00ED2A8D" w:rsidRDefault="00612C3D" w:rsidP="0010529E">
    <w:pPr>
      <w:pStyle w:val="Koptekst"/>
      <w:tabs>
        <w:tab w:val="right" w:pos="10205"/>
      </w:tabs>
    </w:pPr>
    <w:r>
      <w:rPr>
        <w:noProof/>
      </w:rPr>
      <w:pict w14:anchorId="1187B5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alt="" style="position:absolute;margin-left:0;margin-top:0;width:449.6pt;height:269.75pt;rotation:315;z-index:-25160294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444377">
      <w:rPr>
        <w:noProof/>
        <w:lang w:eastAsia="en-GB"/>
      </w:rPr>
      <w:drawing>
        <wp:anchor distT="0" distB="0" distL="114300" distR="114300" simplePos="0" relativeHeight="251658752" behindDoc="1" locked="0" layoutInCell="1" allowOverlap="1" wp14:anchorId="36EB161A" wp14:editId="73BBA2C2">
          <wp:simplePos x="0" y="0"/>
          <wp:positionH relativeFrom="page">
            <wp:posOffset>6840855</wp:posOffset>
          </wp:positionH>
          <wp:positionV relativeFrom="page">
            <wp:posOffset>0</wp:posOffset>
          </wp:positionV>
          <wp:extent cx="720000" cy="720000"/>
          <wp:effectExtent l="0" t="0" r="4445" b="4445"/>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444377">
      <w:tab/>
    </w:r>
  </w:p>
  <w:p w14:paraId="50FF18D4" w14:textId="77777777" w:rsidR="00444377" w:rsidRPr="00ED2A8D" w:rsidRDefault="00444377" w:rsidP="008747E0">
    <w:pPr>
      <w:pStyle w:val="Koptekst"/>
    </w:pPr>
  </w:p>
  <w:p w14:paraId="65685966" w14:textId="77777777" w:rsidR="00444377" w:rsidRDefault="00444377" w:rsidP="008747E0">
    <w:pPr>
      <w:pStyle w:val="Koptekst"/>
    </w:pPr>
  </w:p>
  <w:p w14:paraId="6F3A9CD5" w14:textId="77777777" w:rsidR="00444377" w:rsidRDefault="00444377" w:rsidP="008747E0">
    <w:pPr>
      <w:pStyle w:val="Koptekst"/>
    </w:pPr>
  </w:p>
  <w:p w14:paraId="369F7E1B" w14:textId="77777777" w:rsidR="00444377" w:rsidRDefault="00444377" w:rsidP="008747E0">
    <w:pPr>
      <w:pStyle w:val="Koptekst"/>
    </w:pPr>
  </w:p>
  <w:p w14:paraId="1FB5ACD9" w14:textId="77777777" w:rsidR="00444377" w:rsidRPr="00441393" w:rsidRDefault="00444377" w:rsidP="00441393">
    <w:pPr>
      <w:pStyle w:val="Contents"/>
    </w:pPr>
    <w:r>
      <w:t>DOCUMENT REVISION</w:t>
    </w:r>
  </w:p>
  <w:p w14:paraId="17B4CEE9" w14:textId="77777777" w:rsidR="00444377" w:rsidRPr="00ED2A8D" w:rsidRDefault="00444377" w:rsidP="008747E0">
    <w:pPr>
      <w:pStyle w:val="Koptekst"/>
    </w:pPr>
  </w:p>
  <w:p w14:paraId="0E727E77" w14:textId="77777777" w:rsidR="00444377" w:rsidRPr="00AC33A2" w:rsidRDefault="00444377" w:rsidP="0078486B">
    <w:pPr>
      <w:pStyle w:val="Koptekst"/>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2E63A" w14:textId="77777777" w:rsidR="00444377" w:rsidRDefault="00612C3D">
    <w:pPr>
      <w:pStyle w:val="Koptekst"/>
    </w:pPr>
    <w:r>
      <w:rPr>
        <w:noProof/>
      </w:rPr>
      <w:pict w14:anchorId="4622E2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alt="" style="position:absolute;margin-left:0;margin-top:0;width:449.6pt;height:269.75pt;rotation:315;z-index:-25160704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860AA" w14:textId="77777777" w:rsidR="00444377" w:rsidRDefault="00612C3D">
    <w:pPr>
      <w:pStyle w:val="Koptekst"/>
    </w:pPr>
    <w:r>
      <w:rPr>
        <w:noProof/>
      </w:rPr>
      <w:pict w14:anchorId="064C201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alt="" style="position:absolute;margin-left:0;margin-top:0;width:449.6pt;height:269.75pt;rotation:315;z-index:-25159884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15EF9" w14:textId="77777777" w:rsidR="00444377" w:rsidRPr="00ED2A8D" w:rsidRDefault="00612C3D" w:rsidP="008747E0">
    <w:pPr>
      <w:pStyle w:val="Koptekst"/>
    </w:pPr>
    <w:r>
      <w:rPr>
        <w:noProof/>
      </w:rPr>
      <w:pict w14:anchorId="2FEA83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alt="" style="position:absolute;margin-left:0;margin-top:0;width:449.6pt;height:269.75pt;rotation:315;z-index:-25159680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444377">
      <w:rPr>
        <w:noProof/>
        <w:lang w:eastAsia="en-GB"/>
      </w:rPr>
      <w:drawing>
        <wp:anchor distT="0" distB="0" distL="114300" distR="114300" simplePos="0" relativeHeight="251653632" behindDoc="1" locked="0" layoutInCell="1" allowOverlap="1" wp14:anchorId="4ACF439F" wp14:editId="0C6209A0">
          <wp:simplePos x="0" y="0"/>
          <wp:positionH relativeFrom="page">
            <wp:posOffset>6840855</wp:posOffset>
          </wp:positionH>
          <wp:positionV relativeFrom="page">
            <wp:posOffset>0</wp:posOffset>
          </wp:positionV>
          <wp:extent cx="720000" cy="720000"/>
          <wp:effectExtent l="0" t="0" r="4445" b="4445"/>
          <wp:wrapNone/>
          <wp:docPr id="2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F654403" w14:textId="77777777" w:rsidR="00444377" w:rsidRPr="00ED2A8D" w:rsidRDefault="00444377" w:rsidP="008747E0">
    <w:pPr>
      <w:pStyle w:val="Koptekst"/>
    </w:pPr>
  </w:p>
  <w:p w14:paraId="0AEEDA7F" w14:textId="77777777" w:rsidR="00444377" w:rsidRDefault="00444377" w:rsidP="008747E0">
    <w:pPr>
      <w:pStyle w:val="Koptekst"/>
    </w:pPr>
  </w:p>
  <w:p w14:paraId="0840DE7B" w14:textId="77777777" w:rsidR="00444377" w:rsidRDefault="00444377" w:rsidP="008747E0">
    <w:pPr>
      <w:pStyle w:val="Koptekst"/>
    </w:pPr>
  </w:p>
  <w:p w14:paraId="3BA3CBD5" w14:textId="77777777" w:rsidR="00444377" w:rsidRDefault="00444377" w:rsidP="008747E0">
    <w:pPr>
      <w:pStyle w:val="Koptekst"/>
    </w:pPr>
  </w:p>
  <w:p w14:paraId="15CF783B" w14:textId="77777777" w:rsidR="00444377" w:rsidRPr="00441393" w:rsidRDefault="00444377" w:rsidP="00441393">
    <w:pPr>
      <w:pStyle w:val="Contents"/>
    </w:pPr>
    <w:r>
      <w:t>CONTENTS</w:t>
    </w:r>
  </w:p>
  <w:p w14:paraId="53443EB5" w14:textId="77777777" w:rsidR="00444377" w:rsidRDefault="00444377" w:rsidP="0078486B">
    <w:pPr>
      <w:pStyle w:val="Koptekst"/>
      <w:spacing w:line="140" w:lineRule="exact"/>
    </w:pPr>
  </w:p>
  <w:p w14:paraId="7C268655" w14:textId="77777777" w:rsidR="00444377" w:rsidRPr="00AC33A2" w:rsidRDefault="00444377" w:rsidP="0078486B">
    <w:pPr>
      <w:pStyle w:val="Koptekst"/>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B2D61" w14:textId="77777777" w:rsidR="00444377" w:rsidRPr="00ED2A8D" w:rsidRDefault="00612C3D" w:rsidP="00C716E5">
    <w:pPr>
      <w:pStyle w:val="Koptekst"/>
    </w:pPr>
    <w:r>
      <w:rPr>
        <w:noProof/>
      </w:rPr>
      <w:pict w14:anchorId="131B64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alt="" style="position:absolute;margin-left:0;margin-top:0;width:449.6pt;height:269.75pt;rotation:315;z-index:-25160089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444377">
      <w:rPr>
        <w:noProof/>
        <w:lang w:eastAsia="en-GB"/>
      </w:rPr>
      <w:drawing>
        <wp:anchor distT="0" distB="0" distL="114300" distR="114300" simplePos="0" relativeHeight="251661824" behindDoc="1" locked="0" layoutInCell="1" allowOverlap="1" wp14:anchorId="0796A032" wp14:editId="388C6426">
          <wp:simplePos x="0" y="0"/>
          <wp:positionH relativeFrom="page">
            <wp:posOffset>6840855</wp:posOffset>
          </wp:positionH>
          <wp:positionV relativeFrom="page">
            <wp:posOffset>0</wp:posOffset>
          </wp:positionV>
          <wp:extent cx="720000" cy="720000"/>
          <wp:effectExtent l="0" t="0" r="4445" b="4445"/>
          <wp:wrapNone/>
          <wp:docPr id="2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9B8ABE4" w14:textId="77777777" w:rsidR="00444377" w:rsidRPr="00ED2A8D" w:rsidRDefault="00444377" w:rsidP="00C716E5">
    <w:pPr>
      <w:pStyle w:val="Koptekst"/>
    </w:pPr>
  </w:p>
  <w:p w14:paraId="4CA738DF" w14:textId="77777777" w:rsidR="00444377" w:rsidRDefault="00444377" w:rsidP="00C716E5">
    <w:pPr>
      <w:pStyle w:val="Koptekst"/>
    </w:pPr>
  </w:p>
  <w:p w14:paraId="463DA432" w14:textId="77777777" w:rsidR="00444377" w:rsidRDefault="00444377" w:rsidP="00C716E5">
    <w:pPr>
      <w:pStyle w:val="Koptekst"/>
    </w:pPr>
  </w:p>
  <w:p w14:paraId="45D0DC31" w14:textId="77777777" w:rsidR="00444377" w:rsidRDefault="00444377" w:rsidP="00C716E5">
    <w:pPr>
      <w:pStyle w:val="Koptekst"/>
    </w:pPr>
  </w:p>
  <w:p w14:paraId="789C2F52" w14:textId="77777777" w:rsidR="00444377" w:rsidRPr="00441393" w:rsidRDefault="00444377" w:rsidP="00C716E5">
    <w:pPr>
      <w:pStyle w:val="Contents"/>
    </w:pPr>
    <w:r>
      <w:t>CONTENTS</w:t>
    </w:r>
  </w:p>
  <w:p w14:paraId="1AD04FBB" w14:textId="77777777" w:rsidR="00444377" w:rsidRPr="00ED2A8D" w:rsidRDefault="00444377" w:rsidP="00C716E5">
    <w:pPr>
      <w:pStyle w:val="Koptekst"/>
    </w:pPr>
  </w:p>
  <w:p w14:paraId="448F84FC" w14:textId="77777777" w:rsidR="00444377" w:rsidRPr="00AC33A2" w:rsidRDefault="00444377" w:rsidP="00C716E5">
    <w:pPr>
      <w:pStyle w:val="Koptekst"/>
      <w:spacing w:line="140" w:lineRule="exact"/>
    </w:pPr>
  </w:p>
  <w:p w14:paraId="50ED9F66" w14:textId="77777777" w:rsidR="00444377" w:rsidRDefault="00444377">
    <w:pPr>
      <w:pStyle w:val="Koptekst"/>
    </w:pPr>
    <w:r>
      <w:rPr>
        <w:noProof/>
        <w:lang w:eastAsia="en-GB"/>
      </w:rPr>
      <w:drawing>
        <wp:anchor distT="0" distB="0" distL="114300" distR="114300" simplePos="0" relativeHeight="251657728" behindDoc="1" locked="0" layoutInCell="1" allowOverlap="1" wp14:anchorId="7CEAD24E" wp14:editId="5792E5A2">
          <wp:simplePos x="0" y="0"/>
          <wp:positionH relativeFrom="page">
            <wp:posOffset>6827653</wp:posOffset>
          </wp:positionH>
          <wp:positionV relativeFrom="page">
            <wp:posOffset>0</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jstnummering"/>
      <w:lvlText w:val="%1."/>
      <w:lvlJc w:val="left"/>
      <w:pPr>
        <w:tabs>
          <w:tab w:val="num" w:pos="360"/>
        </w:tabs>
        <w:ind w:left="360" w:hanging="360"/>
      </w:pPr>
    </w:lvl>
  </w:abstractNum>
  <w:abstractNum w:abstractNumId="1" w15:restartNumberingAfterBreak="0">
    <w:nsid w:val="FFFFFF89"/>
    <w:multiLevelType w:val="singleLevel"/>
    <w:tmpl w:val="256875AA"/>
    <w:lvl w:ilvl="0">
      <w:start w:val="1"/>
      <w:numFmt w:val="bullet"/>
      <w:pStyle w:val="Lijstopsomteken"/>
      <w:lvlText w:val=""/>
      <w:lvlJc w:val="left"/>
      <w:pPr>
        <w:tabs>
          <w:tab w:val="num" w:pos="360"/>
        </w:tabs>
        <w:ind w:left="360" w:hanging="360"/>
      </w:pPr>
      <w:rPr>
        <w:rFonts w:ascii="Symbol" w:hAnsi="Symbol" w:hint="default"/>
      </w:rPr>
    </w:lvl>
  </w:abstractNum>
  <w:abstractNum w:abstractNumId="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4F700B"/>
    <w:multiLevelType w:val="multilevel"/>
    <w:tmpl w:val="71761D6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4A4879"/>
    <w:multiLevelType w:val="multilevel"/>
    <w:tmpl w:val="04090023"/>
    <w:styleLink w:val="Artikelsectie"/>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65C55B7"/>
    <w:multiLevelType w:val="hybridMultilevel"/>
    <w:tmpl w:val="B3508E96"/>
    <w:lvl w:ilvl="0" w:tplc="62EEA91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2E4D00"/>
    <w:multiLevelType w:val="hybridMultilevel"/>
    <w:tmpl w:val="73AE38D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AEF158A"/>
    <w:multiLevelType w:val="hybridMultilevel"/>
    <w:tmpl w:val="2B4432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3D33208"/>
    <w:multiLevelType w:val="hybridMultilevel"/>
    <w:tmpl w:val="28A0E0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FD560F4"/>
    <w:multiLevelType w:val="multilevel"/>
    <w:tmpl w:val="54A0EC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7AB4D84"/>
    <w:multiLevelType w:val="multilevel"/>
    <w:tmpl w:val="FFDC463E"/>
    <w:lvl w:ilvl="0">
      <w:start w:val="1"/>
      <w:numFmt w:val="decimal"/>
      <w:pStyle w:val="Kop1"/>
      <w:lvlText w:val="%1."/>
      <w:lvlJc w:val="left"/>
      <w:pPr>
        <w:tabs>
          <w:tab w:val="num" w:pos="0"/>
        </w:tabs>
        <w:ind w:left="709" w:hanging="709"/>
      </w:pPr>
      <w:rPr>
        <w:rFonts w:asciiTheme="minorHAnsi" w:hAnsiTheme="minorHAnsi" w:hint="default"/>
        <w:b/>
        <w:i w:val="0"/>
        <w:color w:val="00558C"/>
        <w:sz w:val="28"/>
      </w:rPr>
    </w:lvl>
    <w:lvl w:ilvl="1">
      <w:start w:val="1"/>
      <w:numFmt w:val="decimal"/>
      <w:pStyle w:val="Kop2"/>
      <w:lvlText w:val="%1.%2."/>
      <w:lvlJc w:val="left"/>
      <w:pPr>
        <w:tabs>
          <w:tab w:val="num" w:pos="0"/>
        </w:tabs>
        <w:ind w:left="851" w:hanging="851"/>
      </w:pPr>
      <w:rPr>
        <w:rFonts w:asciiTheme="minorHAnsi" w:hAnsiTheme="minorHAnsi" w:hint="default"/>
        <w:b/>
        <w:i w:val="0"/>
        <w:color w:val="00558C"/>
        <w:sz w:val="24"/>
      </w:rPr>
    </w:lvl>
    <w:lvl w:ilvl="2">
      <w:start w:val="1"/>
      <w:numFmt w:val="decimal"/>
      <w:pStyle w:val="Kop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Kop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Kop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2"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316CF5"/>
    <w:multiLevelType w:val="hybridMultilevel"/>
    <w:tmpl w:val="70DC048E"/>
    <w:lvl w:ilvl="0" w:tplc="0407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B927515"/>
    <w:multiLevelType w:val="hybridMultilevel"/>
    <w:tmpl w:val="062ADEB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BEE1F76"/>
    <w:multiLevelType w:val="hybridMultilevel"/>
    <w:tmpl w:val="6B3663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5749909">
    <w:abstractNumId w:val="3"/>
  </w:num>
  <w:num w:numId="2" w16cid:durableId="1236284026">
    <w:abstractNumId w:val="11"/>
  </w:num>
  <w:num w:numId="3" w16cid:durableId="1583179207">
    <w:abstractNumId w:val="4"/>
  </w:num>
  <w:num w:numId="4" w16cid:durableId="26495889">
    <w:abstractNumId w:val="8"/>
  </w:num>
  <w:num w:numId="5" w16cid:durableId="499975012">
    <w:abstractNumId w:val="2"/>
  </w:num>
  <w:num w:numId="6" w16cid:durableId="1441023027">
    <w:abstractNumId w:val="7"/>
  </w:num>
  <w:num w:numId="7" w16cid:durableId="1080517379">
    <w:abstractNumId w:val="0"/>
  </w:num>
  <w:num w:numId="8" w16cid:durableId="1480489613">
    <w:abstractNumId w:val="5"/>
  </w:num>
  <w:num w:numId="9" w16cid:durableId="112335354">
    <w:abstractNumId w:val="6"/>
  </w:num>
  <w:num w:numId="10" w16cid:durableId="1345942209">
    <w:abstractNumId w:val="19"/>
  </w:num>
  <w:num w:numId="11" w16cid:durableId="17047321">
    <w:abstractNumId w:val="14"/>
  </w:num>
  <w:num w:numId="12" w16cid:durableId="1691375726">
    <w:abstractNumId w:val="17"/>
  </w:num>
  <w:num w:numId="13" w16cid:durableId="1314874656">
    <w:abstractNumId w:val="26"/>
  </w:num>
  <w:num w:numId="14" w16cid:durableId="851064513">
    <w:abstractNumId w:val="22"/>
  </w:num>
  <w:num w:numId="15" w16cid:durableId="4288534">
    <w:abstractNumId w:val="21"/>
  </w:num>
  <w:num w:numId="16" w16cid:durableId="750734022">
    <w:abstractNumId w:val="20"/>
  </w:num>
  <w:num w:numId="17" w16cid:durableId="243809087">
    <w:abstractNumId w:val="13"/>
  </w:num>
  <w:num w:numId="18" w16cid:durableId="1657758600">
    <w:abstractNumId w:val="12"/>
  </w:num>
  <w:num w:numId="19" w16cid:durableId="636879946">
    <w:abstractNumId w:val="10"/>
  </w:num>
  <w:num w:numId="20" w16cid:durableId="518549013">
    <w:abstractNumId w:val="27"/>
  </w:num>
  <w:num w:numId="21" w16cid:durableId="414472079">
    <w:abstractNumId w:val="9"/>
  </w:num>
  <w:num w:numId="22" w16cid:durableId="776415162">
    <w:abstractNumId w:val="15"/>
  </w:num>
  <w:num w:numId="23" w16cid:durableId="641693025">
    <w:abstractNumId w:val="23"/>
  </w:num>
  <w:num w:numId="24" w16cid:durableId="10054741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598640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85948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99103463">
    <w:abstractNumId w:val="24"/>
  </w:num>
  <w:num w:numId="28" w16cid:durableId="140017887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78160464">
    <w:abstractNumId w:val="16"/>
  </w:num>
  <w:num w:numId="30" w16cid:durableId="854613994">
    <w:abstractNumId w:val="25"/>
  </w:num>
  <w:num w:numId="31" w16cid:durableId="6189220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88870602">
    <w:abstractNumId w:val="24"/>
  </w:num>
  <w:num w:numId="33" w16cid:durableId="204139919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8474489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932930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574372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99750189">
    <w:abstractNumId w:val="1"/>
  </w:num>
  <w:num w:numId="38" w16cid:durableId="12147778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0998066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68066725">
    <w:abstractNumId w:val="18"/>
  </w:num>
  <w:num w:numId="41" w16cid:durableId="18287893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412866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0631150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96508509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6630298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322750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2086417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5783239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868999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6203927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tijn Ebben">
    <w15:presenceInfo w15:providerId="Windows Live" w15:userId="92d5b2bca767f34a"/>
  </w15:person>
  <w15:person w15:author="Alan Grant">
    <w15:presenceInfo w15:providerId="AD" w15:userId="S-1-5-21-2046026355-2876191845-2165928818-1760"/>
  </w15:person>
  <w15:person w15:author="Jeffrey">
    <w15:presenceInfo w15:providerId="AD" w15:userId="S::jeffrey.van.gils@rws.nl::e961c463-3253-4381-819f-79dbeedf37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nl-NL" w:vendorID="64" w:dllVersion="0" w:nlCheck="1" w:checkStyle="0"/>
  <w:activeWritingStyle w:appName="MSWord" w:lang="en-GB" w:vendorID="64" w:dllVersion="4096" w:nlCheck="1" w:checkStyle="0"/>
  <w:activeWritingStyle w:appName="MSWord" w:lang="nl-NL"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AzMTM1MTQ0NLY0MjNV0lEKTi0uzszPAykwrAUAQQUfKSwAAAA="/>
  </w:docVars>
  <w:rsids>
    <w:rsidRoot w:val="00012D04"/>
    <w:rsid w:val="00001616"/>
    <w:rsid w:val="00003697"/>
    <w:rsid w:val="00003A28"/>
    <w:rsid w:val="00006CE5"/>
    <w:rsid w:val="00012D04"/>
    <w:rsid w:val="00015E03"/>
    <w:rsid w:val="0001616D"/>
    <w:rsid w:val="00016839"/>
    <w:rsid w:val="000174F9"/>
    <w:rsid w:val="00017CA2"/>
    <w:rsid w:val="00023E08"/>
    <w:rsid w:val="000249C2"/>
    <w:rsid w:val="000258F6"/>
    <w:rsid w:val="000266CF"/>
    <w:rsid w:val="00027B36"/>
    <w:rsid w:val="0003294E"/>
    <w:rsid w:val="00033C50"/>
    <w:rsid w:val="00034001"/>
    <w:rsid w:val="0003449E"/>
    <w:rsid w:val="0003543E"/>
    <w:rsid w:val="00035E1F"/>
    <w:rsid w:val="000379A7"/>
    <w:rsid w:val="00040EB8"/>
    <w:rsid w:val="000417FF"/>
    <w:rsid w:val="000418CA"/>
    <w:rsid w:val="00041BAD"/>
    <w:rsid w:val="00041C02"/>
    <w:rsid w:val="0004255E"/>
    <w:rsid w:val="00043941"/>
    <w:rsid w:val="00043A1E"/>
    <w:rsid w:val="00050F02"/>
    <w:rsid w:val="0005129B"/>
    <w:rsid w:val="00051724"/>
    <w:rsid w:val="00051AFD"/>
    <w:rsid w:val="00052215"/>
    <w:rsid w:val="00052605"/>
    <w:rsid w:val="0005449E"/>
    <w:rsid w:val="00054C7D"/>
    <w:rsid w:val="00055938"/>
    <w:rsid w:val="000575F8"/>
    <w:rsid w:val="00057B6D"/>
    <w:rsid w:val="00061A7B"/>
    <w:rsid w:val="00062874"/>
    <w:rsid w:val="00064F0E"/>
    <w:rsid w:val="00064F80"/>
    <w:rsid w:val="00075004"/>
    <w:rsid w:val="00077EAB"/>
    <w:rsid w:val="00081B20"/>
    <w:rsid w:val="00082C85"/>
    <w:rsid w:val="0008654C"/>
    <w:rsid w:val="0008687B"/>
    <w:rsid w:val="000904ED"/>
    <w:rsid w:val="00091545"/>
    <w:rsid w:val="0009165E"/>
    <w:rsid w:val="00091BFC"/>
    <w:rsid w:val="00091C27"/>
    <w:rsid w:val="00095C17"/>
    <w:rsid w:val="000A0295"/>
    <w:rsid w:val="000A27A8"/>
    <w:rsid w:val="000A5652"/>
    <w:rsid w:val="000A59C0"/>
    <w:rsid w:val="000A7644"/>
    <w:rsid w:val="000A78A9"/>
    <w:rsid w:val="000B2356"/>
    <w:rsid w:val="000B577B"/>
    <w:rsid w:val="000C2133"/>
    <w:rsid w:val="000C2857"/>
    <w:rsid w:val="000C711B"/>
    <w:rsid w:val="000D0D2C"/>
    <w:rsid w:val="000D14CE"/>
    <w:rsid w:val="000D1D15"/>
    <w:rsid w:val="000D2431"/>
    <w:rsid w:val="000D327D"/>
    <w:rsid w:val="000D76B7"/>
    <w:rsid w:val="000E01DB"/>
    <w:rsid w:val="000E0EC6"/>
    <w:rsid w:val="000E34D3"/>
    <w:rsid w:val="000E3954"/>
    <w:rsid w:val="000E3E52"/>
    <w:rsid w:val="000E511D"/>
    <w:rsid w:val="000F0F9F"/>
    <w:rsid w:val="000F22C4"/>
    <w:rsid w:val="000F24C2"/>
    <w:rsid w:val="000F3D96"/>
    <w:rsid w:val="000F3F43"/>
    <w:rsid w:val="000F58ED"/>
    <w:rsid w:val="000F5B09"/>
    <w:rsid w:val="000F7E6B"/>
    <w:rsid w:val="00100968"/>
    <w:rsid w:val="001028DF"/>
    <w:rsid w:val="0010529E"/>
    <w:rsid w:val="001060D3"/>
    <w:rsid w:val="001072FD"/>
    <w:rsid w:val="00107A8E"/>
    <w:rsid w:val="00113D5B"/>
    <w:rsid w:val="00113F8F"/>
    <w:rsid w:val="00120202"/>
    <w:rsid w:val="00121616"/>
    <w:rsid w:val="001236B5"/>
    <w:rsid w:val="001349DB"/>
    <w:rsid w:val="00134B86"/>
    <w:rsid w:val="001351DE"/>
    <w:rsid w:val="00135AEB"/>
    <w:rsid w:val="001363D7"/>
    <w:rsid w:val="00136E58"/>
    <w:rsid w:val="0014060A"/>
    <w:rsid w:val="00143C78"/>
    <w:rsid w:val="00144B32"/>
    <w:rsid w:val="00147755"/>
    <w:rsid w:val="00151C27"/>
    <w:rsid w:val="001527C0"/>
    <w:rsid w:val="001535C6"/>
    <w:rsid w:val="00153D55"/>
    <w:rsid w:val="001547F9"/>
    <w:rsid w:val="00155A2E"/>
    <w:rsid w:val="001607D8"/>
    <w:rsid w:val="00161325"/>
    <w:rsid w:val="00161401"/>
    <w:rsid w:val="00162612"/>
    <w:rsid w:val="001635F3"/>
    <w:rsid w:val="00166BDD"/>
    <w:rsid w:val="001702F4"/>
    <w:rsid w:val="00174F96"/>
    <w:rsid w:val="0017659A"/>
    <w:rsid w:val="00176BB8"/>
    <w:rsid w:val="00176CFD"/>
    <w:rsid w:val="00177E22"/>
    <w:rsid w:val="00182B9C"/>
    <w:rsid w:val="00184427"/>
    <w:rsid w:val="00186FED"/>
    <w:rsid w:val="001875B1"/>
    <w:rsid w:val="001904DB"/>
    <w:rsid w:val="00191120"/>
    <w:rsid w:val="0019173E"/>
    <w:rsid w:val="00193A43"/>
    <w:rsid w:val="001A1F75"/>
    <w:rsid w:val="001A28AC"/>
    <w:rsid w:val="001A2DCA"/>
    <w:rsid w:val="001A73B9"/>
    <w:rsid w:val="001B2A35"/>
    <w:rsid w:val="001B2F3B"/>
    <w:rsid w:val="001B339A"/>
    <w:rsid w:val="001B60A6"/>
    <w:rsid w:val="001B6148"/>
    <w:rsid w:val="001B66A7"/>
    <w:rsid w:val="001B7CB2"/>
    <w:rsid w:val="001C210A"/>
    <w:rsid w:val="001C2971"/>
    <w:rsid w:val="001C2B26"/>
    <w:rsid w:val="001C4A07"/>
    <w:rsid w:val="001C51DC"/>
    <w:rsid w:val="001C650B"/>
    <w:rsid w:val="001C72B5"/>
    <w:rsid w:val="001C77FB"/>
    <w:rsid w:val="001D11AC"/>
    <w:rsid w:val="001D1845"/>
    <w:rsid w:val="001D1CF6"/>
    <w:rsid w:val="001D2E7A"/>
    <w:rsid w:val="001D3992"/>
    <w:rsid w:val="001D4A3E"/>
    <w:rsid w:val="001D6B88"/>
    <w:rsid w:val="001E13F4"/>
    <w:rsid w:val="001E2B9B"/>
    <w:rsid w:val="001E32E5"/>
    <w:rsid w:val="001E3AEE"/>
    <w:rsid w:val="001E416D"/>
    <w:rsid w:val="001F1745"/>
    <w:rsid w:val="001F4AB1"/>
    <w:rsid w:val="001F4EF8"/>
    <w:rsid w:val="001F574E"/>
    <w:rsid w:val="001F5AB1"/>
    <w:rsid w:val="001F6278"/>
    <w:rsid w:val="002001F9"/>
    <w:rsid w:val="00200579"/>
    <w:rsid w:val="00201337"/>
    <w:rsid w:val="002022EA"/>
    <w:rsid w:val="002037D7"/>
    <w:rsid w:val="002044E9"/>
    <w:rsid w:val="002045BA"/>
    <w:rsid w:val="00205B17"/>
    <w:rsid w:val="00205D9B"/>
    <w:rsid w:val="002074A6"/>
    <w:rsid w:val="002115A6"/>
    <w:rsid w:val="00213436"/>
    <w:rsid w:val="00214033"/>
    <w:rsid w:val="002176C4"/>
    <w:rsid w:val="002204DA"/>
    <w:rsid w:val="00221402"/>
    <w:rsid w:val="0022353D"/>
    <w:rsid w:val="0022371A"/>
    <w:rsid w:val="00224DAB"/>
    <w:rsid w:val="0022582A"/>
    <w:rsid w:val="00237785"/>
    <w:rsid w:val="002406D3"/>
    <w:rsid w:val="00240852"/>
    <w:rsid w:val="00241FAE"/>
    <w:rsid w:val="00243F03"/>
    <w:rsid w:val="00244934"/>
    <w:rsid w:val="00246546"/>
    <w:rsid w:val="00246C79"/>
    <w:rsid w:val="002505E9"/>
    <w:rsid w:val="00251FB9"/>
    <w:rsid w:val="002520AD"/>
    <w:rsid w:val="00252532"/>
    <w:rsid w:val="00255FD9"/>
    <w:rsid w:val="0025660A"/>
    <w:rsid w:val="00257DF8"/>
    <w:rsid w:val="00257E4A"/>
    <w:rsid w:val="0026038D"/>
    <w:rsid w:val="00260BD5"/>
    <w:rsid w:val="0026198F"/>
    <w:rsid w:val="00263B38"/>
    <w:rsid w:val="00263D78"/>
    <w:rsid w:val="00264E93"/>
    <w:rsid w:val="00270025"/>
    <w:rsid w:val="00270DA0"/>
    <w:rsid w:val="0027175D"/>
    <w:rsid w:val="0027318E"/>
    <w:rsid w:val="002735DD"/>
    <w:rsid w:val="00274B97"/>
    <w:rsid w:val="00274F67"/>
    <w:rsid w:val="00277979"/>
    <w:rsid w:val="00277B1C"/>
    <w:rsid w:val="00281BCB"/>
    <w:rsid w:val="00285960"/>
    <w:rsid w:val="00286250"/>
    <w:rsid w:val="00290909"/>
    <w:rsid w:val="0029356B"/>
    <w:rsid w:val="0029373C"/>
    <w:rsid w:val="00296AE1"/>
    <w:rsid w:val="0029793F"/>
    <w:rsid w:val="002A1C42"/>
    <w:rsid w:val="002A4EC8"/>
    <w:rsid w:val="002A617C"/>
    <w:rsid w:val="002A6445"/>
    <w:rsid w:val="002A70C5"/>
    <w:rsid w:val="002A71CF"/>
    <w:rsid w:val="002B2CF0"/>
    <w:rsid w:val="002B36AE"/>
    <w:rsid w:val="002B3E9D"/>
    <w:rsid w:val="002B47BD"/>
    <w:rsid w:val="002B56A7"/>
    <w:rsid w:val="002B574E"/>
    <w:rsid w:val="002B59A9"/>
    <w:rsid w:val="002C1E38"/>
    <w:rsid w:val="002C5492"/>
    <w:rsid w:val="002C6501"/>
    <w:rsid w:val="002C77F4"/>
    <w:rsid w:val="002C7C6A"/>
    <w:rsid w:val="002D0869"/>
    <w:rsid w:val="002D0AE3"/>
    <w:rsid w:val="002D29C7"/>
    <w:rsid w:val="002D78FE"/>
    <w:rsid w:val="002E1C61"/>
    <w:rsid w:val="002E4993"/>
    <w:rsid w:val="002E560E"/>
    <w:rsid w:val="002E5BAC"/>
    <w:rsid w:val="002E6010"/>
    <w:rsid w:val="002E7635"/>
    <w:rsid w:val="002F2576"/>
    <w:rsid w:val="002F265A"/>
    <w:rsid w:val="002F3B40"/>
    <w:rsid w:val="00301BFB"/>
    <w:rsid w:val="003032C4"/>
    <w:rsid w:val="0030413F"/>
    <w:rsid w:val="00305EFE"/>
    <w:rsid w:val="00313B4B"/>
    <w:rsid w:val="00313D85"/>
    <w:rsid w:val="00314D60"/>
    <w:rsid w:val="00315745"/>
    <w:rsid w:val="00315CE3"/>
    <w:rsid w:val="0031629B"/>
    <w:rsid w:val="00316C04"/>
    <w:rsid w:val="00317F49"/>
    <w:rsid w:val="00320905"/>
    <w:rsid w:val="00321895"/>
    <w:rsid w:val="003251FE"/>
    <w:rsid w:val="00325D9A"/>
    <w:rsid w:val="003267A3"/>
    <w:rsid w:val="003274DB"/>
    <w:rsid w:val="003276DE"/>
    <w:rsid w:val="00327FBF"/>
    <w:rsid w:val="00332A7B"/>
    <w:rsid w:val="003343E0"/>
    <w:rsid w:val="00335E40"/>
    <w:rsid w:val="00344408"/>
    <w:rsid w:val="00345E37"/>
    <w:rsid w:val="00346AEC"/>
    <w:rsid w:val="003473D7"/>
    <w:rsid w:val="00347F3E"/>
    <w:rsid w:val="00350A92"/>
    <w:rsid w:val="00352283"/>
    <w:rsid w:val="00352664"/>
    <w:rsid w:val="00356472"/>
    <w:rsid w:val="00361399"/>
    <w:rsid w:val="003621C3"/>
    <w:rsid w:val="00362816"/>
    <w:rsid w:val="0036382D"/>
    <w:rsid w:val="00367422"/>
    <w:rsid w:val="00367E96"/>
    <w:rsid w:val="00373584"/>
    <w:rsid w:val="00380350"/>
    <w:rsid w:val="00380B4E"/>
    <w:rsid w:val="00380F88"/>
    <w:rsid w:val="003816E4"/>
    <w:rsid w:val="00381F7A"/>
    <w:rsid w:val="00382C28"/>
    <w:rsid w:val="00385950"/>
    <w:rsid w:val="0038597C"/>
    <w:rsid w:val="00386DEF"/>
    <w:rsid w:val="0039131E"/>
    <w:rsid w:val="00392487"/>
    <w:rsid w:val="003A04A6"/>
    <w:rsid w:val="003A0E80"/>
    <w:rsid w:val="003A2A4F"/>
    <w:rsid w:val="003A6A32"/>
    <w:rsid w:val="003A7759"/>
    <w:rsid w:val="003A7F6E"/>
    <w:rsid w:val="003B02A7"/>
    <w:rsid w:val="003B03EA"/>
    <w:rsid w:val="003B76F0"/>
    <w:rsid w:val="003B78C1"/>
    <w:rsid w:val="003C138B"/>
    <w:rsid w:val="003C3E5D"/>
    <w:rsid w:val="003C6358"/>
    <w:rsid w:val="003C7C34"/>
    <w:rsid w:val="003D0F37"/>
    <w:rsid w:val="003D1AC6"/>
    <w:rsid w:val="003D2A7A"/>
    <w:rsid w:val="003D3B40"/>
    <w:rsid w:val="003D5150"/>
    <w:rsid w:val="003D6D5E"/>
    <w:rsid w:val="003E0171"/>
    <w:rsid w:val="003E0B0D"/>
    <w:rsid w:val="003E437C"/>
    <w:rsid w:val="003E6D42"/>
    <w:rsid w:val="003F1C3A"/>
    <w:rsid w:val="003F4646"/>
    <w:rsid w:val="003F4DE4"/>
    <w:rsid w:val="003F5DEB"/>
    <w:rsid w:val="003F70D2"/>
    <w:rsid w:val="003F7FB7"/>
    <w:rsid w:val="004000DE"/>
    <w:rsid w:val="00402299"/>
    <w:rsid w:val="00405135"/>
    <w:rsid w:val="0040731E"/>
    <w:rsid w:val="00412336"/>
    <w:rsid w:val="00412847"/>
    <w:rsid w:val="00414698"/>
    <w:rsid w:val="00415649"/>
    <w:rsid w:val="00416904"/>
    <w:rsid w:val="00420176"/>
    <w:rsid w:val="00424230"/>
    <w:rsid w:val="00424F36"/>
    <w:rsid w:val="0042565E"/>
    <w:rsid w:val="00425FC0"/>
    <w:rsid w:val="00430A76"/>
    <w:rsid w:val="00432C05"/>
    <w:rsid w:val="00440379"/>
    <w:rsid w:val="00441393"/>
    <w:rsid w:val="00442190"/>
    <w:rsid w:val="00443847"/>
    <w:rsid w:val="004441F8"/>
    <w:rsid w:val="00444377"/>
    <w:rsid w:val="00447CF0"/>
    <w:rsid w:val="00456543"/>
    <w:rsid w:val="00456DE1"/>
    <w:rsid w:val="00456F10"/>
    <w:rsid w:val="00460BFF"/>
    <w:rsid w:val="004618B2"/>
    <w:rsid w:val="00462095"/>
    <w:rsid w:val="00462153"/>
    <w:rsid w:val="00463B48"/>
    <w:rsid w:val="0046464D"/>
    <w:rsid w:val="00465C80"/>
    <w:rsid w:val="004717C8"/>
    <w:rsid w:val="00473FA6"/>
    <w:rsid w:val="00474746"/>
    <w:rsid w:val="00476477"/>
    <w:rsid w:val="00476942"/>
    <w:rsid w:val="00477D62"/>
    <w:rsid w:val="00481845"/>
    <w:rsid w:val="00481C27"/>
    <w:rsid w:val="004820B0"/>
    <w:rsid w:val="0048465B"/>
    <w:rsid w:val="004871A2"/>
    <w:rsid w:val="00487229"/>
    <w:rsid w:val="004908B8"/>
    <w:rsid w:val="00492A8D"/>
    <w:rsid w:val="004931EA"/>
    <w:rsid w:val="00493A0D"/>
    <w:rsid w:val="00493B3C"/>
    <w:rsid w:val="004944C8"/>
    <w:rsid w:val="00494A96"/>
    <w:rsid w:val="00495A68"/>
    <w:rsid w:val="00495DDA"/>
    <w:rsid w:val="00496CA3"/>
    <w:rsid w:val="004A0EBF"/>
    <w:rsid w:val="004A3751"/>
    <w:rsid w:val="004A4EC4"/>
    <w:rsid w:val="004B10A5"/>
    <w:rsid w:val="004B3ED4"/>
    <w:rsid w:val="004B744B"/>
    <w:rsid w:val="004C0C7E"/>
    <w:rsid w:val="004C0E4B"/>
    <w:rsid w:val="004C27F8"/>
    <w:rsid w:val="004C4A67"/>
    <w:rsid w:val="004D173D"/>
    <w:rsid w:val="004D32E5"/>
    <w:rsid w:val="004D3D89"/>
    <w:rsid w:val="004D4109"/>
    <w:rsid w:val="004D5003"/>
    <w:rsid w:val="004D6C87"/>
    <w:rsid w:val="004E0BBB"/>
    <w:rsid w:val="004E1D57"/>
    <w:rsid w:val="004E2F16"/>
    <w:rsid w:val="004E3B74"/>
    <w:rsid w:val="004E480C"/>
    <w:rsid w:val="004E6502"/>
    <w:rsid w:val="004F2AA4"/>
    <w:rsid w:val="004F3603"/>
    <w:rsid w:val="004F4AAE"/>
    <w:rsid w:val="004F5930"/>
    <w:rsid w:val="004F6196"/>
    <w:rsid w:val="00500057"/>
    <w:rsid w:val="00502DE2"/>
    <w:rsid w:val="00503044"/>
    <w:rsid w:val="00504D6F"/>
    <w:rsid w:val="005051B1"/>
    <w:rsid w:val="0051011B"/>
    <w:rsid w:val="00514B55"/>
    <w:rsid w:val="0052035B"/>
    <w:rsid w:val="00523666"/>
    <w:rsid w:val="00523F5C"/>
    <w:rsid w:val="00525922"/>
    <w:rsid w:val="00526234"/>
    <w:rsid w:val="00526AC5"/>
    <w:rsid w:val="00531C10"/>
    <w:rsid w:val="00534F34"/>
    <w:rsid w:val="0053692E"/>
    <w:rsid w:val="00536B26"/>
    <w:rsid w:val="005378A6"/>
    <w:rsid w:val="00540D36"/>
    <w:rsid w:val="00541ED1"/>
    <w:rsid w:val="00542502"/>
    <w:rsid w:val="00547837"/>
    <w:rsid w:val="00550051"/>
    <w:rsid w:val="00553FE0"/>
    <w:rsid w:val="00557434"/>
    <w:rsid w:val="005623F7"/>
    <w:rsid w:val="00563ED2"/>
    <w:rsid w:val="00564DA3"/>
    <w:rsid w:val="00564DC0"/>
    <w:rsid w:val="00565677"/>
    <w:rsid w:val="0056653E"/>
    <w:rsid w:val="005713A5"/>
    <w:rsid w:val="005721EF"/>
    <w:rsid w:val="00573B36"/>
    <w:rsid w:val="00574ADC"/>
    <w:rsid w:val="00576754"/>
    <w:rsid w:val="005805D2"/>
    <w:rsid w:val="00581239"/>
    <w:rsid w:val="00584A4F"/>
    <w:rsid w:val="00586C48"/>
    <w:rsid w:val="00586C66"/>
    <w:rsid w:val="00591B58"/>
    <w:rsid w:val="005936DF"/>
    <w:rsid w:val="00593EFC"/>
    <w:rsid w:val="00595415"/>
    <w:rsid w:val="00595F39"/>
    <w:rsid w:val="00597652"/>
    <w:rsid w:val="005979DD"/>
    <w:rsid w:val="005A0703"/>
    <w:rsid w:val="005A080B"/>
    <w:rsid w:val="005A0A20"/>
    <w:rsid w:val="005A50FC"/>
    <w:rsid w:val="005A7F28"/>
    <w:rsid w:val="005B12A5"/>
    <w:rsid w:val="005B2BD8"/>
    <w:rsid w:val="005B665E"/>
    <w:rsid w:val="005B757A"/>
    <w:rsid w:val="005C099E"/>
    <w:rsid w:val="005C10A3"/>
    <w:rsid w:val="005C161A"/>
    <w:rsid w:val="005C1BCB"/>
    <w:rsid w:val="005C2312"/>
    <w:rsid w:val="005C4735"/>
    <w:rsid w:val="005C5C63"/>
    <w:rsid w:val="005C7A06"/>
    <w:rsid w:val="005D03E9"/>
    <w:rsid w:val="005D2991"/>
    <w:rsid w:val="005D2F94"/>
    <w:rsid w:val="005D304B"/>
    <w:rsid w:val="005D329D"/>
    <w:rsid w:val="005D3920"/>
    <w:rsid w:val="005D4B3B"/>
    <w:rsid w:val="005D5721"/>
    <w:rsid w:val="005D6E5D"/>
    <w:rsid w:val="005E03ED"/>
    <w:rsid w:val="005E091A"/>
    <w:rsid w:val="005E3891"/>
    <w:rsid w:val="005E3989"/>
    <w:rsid w:val="005E4659"/>
    <w:rsid w:val="005E5AB7"/>
    <w:rsid w:val="005E6378"/>
    <w:rsid w:val="005E657A"/>
    <w:rsid w:val="005E7063"/>
    <w:rsid w:val="005F0617"/>
    <w:rsid w:val="005F1314"/>
    <w:rsid w:val="005F1386"/>
    <w:rsid w:val="005F17C2"/>
    <w:rsid w:val="005F6959"/>
    <w:rsid w:val="005F7025"/>
    <w:rsid w:val="005F73DB"/>
    <w:rsid w:val="005F7E37"/>
    <w:rsid w:val="00600C2B"/>
    <w:rsid w:val="00602675"/>
    <w:rsid w:val="00602739"/>
    <w:rsid w:val="0060563A"/>
    <w:rsid w:val="00611C22"/>
    <w:rsid w:val="006127AC"/>
    <w:rsid w:val="00612C3D"/>
    <w:rsid w:val="00617F2F"/>
    <w:rsid w:val="00620C1E"/>
    <w:rsid w:val="00622C26"/>
    <w:rsid w:val="00630838"/>
    <w:rsid w:val="006309FB"/>
    <w:rsid w:val="00634A78"/>
    <w:rsid w:val="00637AE7"/>
    <w:rsid w:val="00641794"/>
    <w:rsid w:val="00642025"/>
    <w:rsid w:val="00642CC8"/>
    <w:rsid w:val="00642DA5"/>
    <w:rsid w:val="00642ECC"/>
    <w:rsid w:val="0064416D"/>
    <w:rsid w:val="00645E7A"/>
    <w:rsid w:val="00646AFD"/>
    <w:rsid w:val="00646E87"/>
    <w:rsid w:val="006508B3"/>
    <w:rsid w:val="0065107F"/>
    <w:rsid w:val="00652200"/>
    <w:rsid w:val="006535B1"/>
    <w:rsid w:val="006540F5"/>
    <w:rsid w:val="00655A32"/>
    <w:rsid w:val="00661946"/>
    <w:rsid w:val="0066400E"/>
    <w:rsid w:val="00664174"/>
    <w:rsid w:val="00664D43"/>
    <w:rsid w:val="00666061"/>
    <w:rsid w:val="006661E7"/>
    <w:rsid w:val="00667424"/>
    <w:rsid w:val="00667792"/>
    <w:rsid w:val="00671677"/>
    <w:rsid w:val="00672D8E"/>
    <w:rsid w:val="00673575"/>
    <w:rsid w:val="006739DC"/>
    <w:rsid w:val="0067425C"/>
    <w:rsid w:val="006744D8"/>
    <w:rsid w:val="006750F2"/>
    <w:rsid w:val="006752D6"/>
    <w:rsid w:val="00675871"/>
    <w:rsid w:val="00675E02"/>
    <w:rsid w:val="00676D49"/>
    <w:rsid w:val="00681A4C"/>
    <w:rsid w:val="0068505E"/>
    <w:rsid w:val="0068553C"/>
    <w:rsid w:val="00685AF7"/>
    <w:rsid w:val="00685F34"/>
    <w:rsid w:val="00691F5B"/>
    <w:rsid w:val="00692325"/>
    <w:rsid w:val="00693B1F"/>
    <w:rsid w:val="00694706"/>
    <w:rsid w:val="00695656"/>
    <w:rsid w:val="00696C1D"/>
    <w:rsid w:val="006975A8"/>
    <w:rsid w:val="006A1012"/>
    <w:rsid w:val="006A36E0"/>
    <w:rsid w:val="006B54CC"/>
    <w:rsid w:val="006B5D72"/>
    <w:rsid w:val="006B5DB0"/>
    <w:rsid w:val="006C1376"/>
    <w:rsid w:val="006C1578"/>
    <w:rsid w:val="006C48F9"/>
    <w:rsid w:val="006C4BED"/>
    <w:rsid w:val="006C6CBA"/>
    <w:rsid w:val="006C6CC2"/>
    <w:rsid w:val="006C7A23"/>
    <w:rsid w:val="006D0898"/>
    <w:rsid w:val="006D3290"/>
    <w:rsid w:val="006D69D7"/>
    <w:rsid w:val="006E0E7D"/>
    <w:rsid w:val="006E10BF"/>
    <w:rsid w:val="006E5AE9"/>
    <w:rsid w:val="006F1C14"/>
    <w:rsid w:val="006F1E20"/>
    <w:rsid w:val="006F4B80"/>
    <w:rsid w:val="006F7B0E"/>
    <w:rsid w:val="00703387"/>
    <w:rsid w:val="00703A6A"/>
    <w:rsid w:val="00703BC9"/>
    <w:rsid w:val="0070483C"/>
    <w:rsid w:val="00704DBE"/>
    <w:rsid w:val="007055BE"/>
    <w:rsid w:val="00710647"/>
    <w:rsid w:val="00710793"/>
    <w:rsid w:val="0071129F"/>
    <w:rsid w:val="00722236"/>
    <w:rsid w:val="00723824"/>
    <w:rsid w:val="00725A23"/>
    <w:rsid w:val="00725A99"/>
    <w:rsid w:val="00725CCA"/>
    <w:rsid w:val="0072737A"/>
    <w:rsid w:val="007311E7"/>
    <w:rsid w:val="00731DEE"/>
    <w:rsid w:val="00734BC6"/>
    <w:rsid w:val="00734DFB"/>
    <w:rsid w:val="0073770A"/>
    <w:rsid w:val="0074084C"/>
    <w:rsid w:val="00743608"/>
    <w:rsid w:val="00744B9F"/>
    <w:rsid w:val="007541D3"/>
    <w:rsid w:val="007577D7"/>
    <w:rsid w:val="00760004"/>
    <w:rsid w:val="00761A94"/>
    <w:rsid w:val="00761E1E"/>
    <w:rsid w:val="00761E39"/>
    <w:rsid w:val="007645FA"/>
    <w:rsid w:val="007715E8"/>
    <w:rsid w:val="00772EC9"/>
    <w:rsid w:val="00776004"/>
    <w:rsid w:val="00777956"/>
    <w:rsid w:val="0078044A"/>
    <w:rsid w:val="0078486B"/>
    <w:rsid w:val="00785A39"/>
    <w:rsid w:val="00787D8A"/>
    <w:rsid w:val="00790277"/>
    <w:rsid w:val="00791EBC"/>
    <w:rsid w:val="0079224E"/>
    <w:rsid w:val="0079236A"/>
    <w:rsid w:val="00793577"/>
    <w:rsid w:val="00795637"/>
    <w:rsid w:val="007978C9"/>
    <w:rsid w:val="007A3389"/>
    <w:rsid w:val="007A446A"/>
    <w:rsid w:val="007A447D"/>
    <w:rsid w:val="007A44B2"/>
    <w:rsid w:val="007A4FEF"/>
    <w:rsid w:val="007A53A6"/>
    <w:rsid w:val="007A6159"/>
    <w:rsid w:val="007A6B8C"/>
    <w:rsid w:val="007B27E9"/>
    <w:rsid w:val="007B2C5B"/>
    <w:rsid w:val="007B2D11"/>
    <w:rsid w:val="007B4994"/>
    <w:rsid w:val="007B6700"/>
    <w:rsid w:val="007B6A93"/>
    <w:rsid w:val="007B7377"/>
    <w:rsid w:val="007B7A9C"/>
    <w:rsid w:val="007B7BEC"/>
    <w:rsid w:val="007C0793"/>
    <w:rsid w:val="007C3D51"/>
    <w:rsid w:val="007C49B8"/>
    <w:rsid w:val="007D1805"/>
    <w:rsid w:val="007D2107"/>
    <w:rsid w:val="007D2755"/>
    <w:rsid w:val="007D3A42"/>
    <w:rsid w:val="007D401F"/>
    <w:rsid w:val="007D5895"/>
    <w:rsid w:val="007D77AB"/>
    <w:rsid w:val="007D7FB4"/>
    <w:rsid w:val="007E28D0"/>
    <w:rsid w:val="007E30DF"/>
    <w:rsid w:val="007F0975"/>
    <w:rsid w:val="007F2C43"/>
    <w:rsid w:val="007F3052"/>
    <w:rsid w:val="007F7544"/>
    <w:rsid w:val="00800995"/>
    <w:rsid w:val="00804736"/>
    <w:rsid w:val="0080602A"/>
    <w:rsid w:val="008069C5"/>
    <w:rsid w:val="00810C16"/>
    <w:rsid w:val="008110C2"/>
    <w:rsid w:val="0081117E"/>
    <w:rsid w:val="008117C7"/>
    <w:rsid w:val="00813305"/>
    <w:rsid w:val="008133D9"/>
    <w:rsid w:val="00816F79"/>
    <w:rsid w:val="008172F8"/>
    <w:rsid w:val="00820878"/>
    <w:rsid w:val="00820C2C"/>
    <w:rsid w:val="00826767"/>
    <w:rsid w:val="00826B6C"/>
    <w:rsid w:val="00827301"/>
    <w:rsid w:val="00830191"/>
    <w:rsid w:val="008310C9"/>
    <w:rsid w:val="008326B2"/>
    <w:rsid w:val="00833CB1"/>
    <w:rsid w:val="00834150"/>
    <w:rsid w:val="00834B52"/>
    <w:rsid w:val="008357F2"/>
    <w:rsid w:val="00835EA0"/>
    <w:rsid w:val="0084098D"/>
    <w:rsid w:val="008416E0"/>
    <w:rsid w:val="00841E7A"/>
    <w:rsid w:val="00842019"/>
    <w:rsid w:val="008433A2"/>
    <w:rsid w:val="00843CED"/>
    <w:rsid w:val="00844B35"/>
    <w:rsid w:val="00846493"/>
    <w:rsid w:val="00846831"/>
    <w:rsid w:val="00846D0C"/>
    <w:rsid w:val="00847B32"/>
    <w:rsid w:val="00847EA6"/>
    <w:rsid w:val="008521FA"/>
    <w:rsid w:val="00854BCE"/>
    <w:rsid w:val="00855434"/>
    <w:rsid w:val="00857346"/>
    <w:rsid w:val="00860206"/>
    <w:rsid w:val="00865532"/>
    <w:rsid w:val="00867686"/>
    <w:rsid w:val="00867BEB"/>
    <w:rsid w:val="0087303D"/>
    <w:rsid w:val="0087378D"/>
    <w:rsid w:val="008737D3"/>
    <w:rsid w:val="00874179"/>
    <w:rsid w:val="008747E0"/>
    <w:rsid w:val="00876841"/>
    <w:rsid w:val="00882B3C"/>
    <w:rsid w:val="00883806"/>
    <w:rsid w:val="00886203"/>
    <w:rsid w:val="008869DB"/>
    <w:rsid w:val="00886ADF"/>
    <w:rsid w:val="00886C21"/>
    <w:rsid w:val="008875CC"/>
    <w:rsid w:val="0088783D"/>
    <w:rsid w:val="008907E0"/>
    <w:rsid w:val="00892862"/>
    <w:rsid w:val="008972C3"/>
    <w:rsid w:val="008A28D9"/>
    <w:rsid w:val="008A30BA"/>
    <w:rsid w:val="008A52DC"/>
    <w:rsid w:val="008A5435"/>
    <w:rsid w:val="008A74E4"/>
    <w:rsid w:val="008B62E0"/>
    <w:rsid w:val="008C16D1"/>
    <w:rsid w:val="008C273A"/>
    <w:rsid w:val="008C2A0C"/>
    <w:rsid w:val="008C33B5"/>
    <w:rsid w:val="008C3A72"/>
    <w:rsid w:val="008C6969"/>
    <w:rsid w:val="008C747A"/>
    <w:rsid w:val="008D115B"/>
    <w:rsid w:val="008D1873"/>
    <w:rsid w:val="008D2519"/>
    <w:rsid w:val="008D2BBC"/>
    <w:rsid w:val="008D45D2"/>
    <w:rsid w:val="008D5CCD"/>
    <w:rsid w:val="008D65D1"/>
    <w:rsid w:val="008E0719"/>
    <w:rsid w:val="008E1F69"/>
    <w:rsid w:val="008E76B1"/>
    <w:rsid w:val="008F0910"/>
    <w:rsid w:val="008F179B"/>
    <w:rsid w:val="008F341E"/>
    <w:rsid w:val="008F34F4"/>
    <w:rsid w:val="008F38BB"/>
    <w:rsid w:val="008F5687"/>
    <w:rsid w:val="008F57D8"/>
    <w:rsid w:val="008F6828"/>
    <w:rsid w:val="00902834"/>
    <w:rsid w:val="009037F5"/>
    <w:rsid w:val="009041FC"/>
    <w:rsid w:val="00905439"/>
    <w:rsid w:val="0090617A"/>
    <w:rsid w:val="009072A9"/>
    <w:rsid w:val="009110DD"/>
    <w:rsid w:val="00913056"/>
    <w:rsid w:val="00914E26"/>
    <w:rsid w:val="0091590F"/>
    <w:rsid w:val="00915FA0"/>
    <w:rsid w:val="00917EE4"/>
    <w:rsid w:val="009217F2"/>
    <w:rsid w:val="009224FA"/>
    <w:rsid w:val="00923B4D"/>
    <w:rsid w:val="0092540C"/>
    <w:rsid w:val="00925B39"/>
    <w:rsid w:val="00925E0F"/>
    <w:rsid w:val="00931A57"/>
    <w:rsid w:val="00931D47"/>
    <w:rsid w:val="00933EE0"/>
    <w:rsid w:val="0093492E"/>
    <w:rsid w:val="0093637F"/>
    <w:rsid w:val="00936870"/>
    <w:rsid w:val="009414E6"/>
    <w:rsid w:val="009464BD"/>
    <w:rsid w:val="00947A3F"/>
    <w:rsid w:val="00950B15"/>
    <w:rsid w:val="0095450F"/>
    <w:rsid w:val="009562A3"/>
    <w:rsid w:val="00956901"/>
    <w:rsid w:val="0096203C"/>
    <w:rsid w:val="00962433"/>
    <w:rsid w:val="00962EC1"/>
    <w:rsid w:val="009630F5"/>
    <w:rsid w:val="00964054"/>
    <w:rsid w:val="009656B9"/>
    <w:rsid w:val="00966361"/>
    <w:rsid w:val="00967DD9"/>
    <w:rsid w:val="00971591"/>
    <w:rsid w:val="00974564"/>
    <w:rsid w:val="00974B53"/>
    <w:rsid w:val="00974E99"/>
    <w:rsid w:val="00975F95"/>
    <w:rsid w:val="009764FA"/>
    <w:rsid w:val="00980192"/>
    <w:rsid w:val="00980799"/>
    <w:rsid w:val="009812B5"/>
    <w:rsid w:val="009822F1"/>
    <w:rsid w:val="00982A22"/>
    <w:rsid w:val="009830CC"/>
    <w:rsid w:val="00983287"/>
    <w:rsid w:val="00984DFB"/>
    <w:rsid w:val="009853BA"/>
    <w:rsid w:val="0098655E"/>
    <w:rsid w:val="00994D97"/>
    <w:rsid w:val="00995029"/>
    <w:rsid w:val="00995125"/>
    <w:rsid w:val="00997310"/>
    <w:rsid w:val="0099752C"/>
    <w:rsid w:val="00997836"/>
    <w:rsid w:val="009A07B7"/>
    <w:rsid w:val="009A4E91"/>
    <w:rsid w:val="009A651C"/>
    <w:rsid w:val="009B0C65"/>
    <w:rsid w:val="009B1545"/>
    <w:rsid w:val="009B372E"/>
    <w:rsid w:val="009B5023"/>
    <w:rsid w:val="009B785E"/>
    <w:rsid w:val="009C0996"/>
    <w:rsid w:val="009C192A"/>
    <w:rsid w:val="009C26F8"/>
    <w:rsid w:val="009C387B"/>
    <w:rsid w:val="009C609E"/>
    <w:rsid w:val="009D0AF3"/>
    <w:rsid w:val="009D1D7E"/>
    <w:rsid w:val="009D25B8"/>
    <w:rsid w:val="009D26AB"/>
    <w:rsid w:val="009D6A98"/>
    <w:rsid w:val="009D6B98"/>
    <w:rsid w:val="009E0569"/>
    <w:rsid w:val="009E1449"/>
    <w:rsid w:val="009E16EC"/>
    <w:rsid w:val="009E1F25"/>
    <w:rsid w:val="009E433C"/>
    <w:rsid w:val="009E4A4D"/>
    <w:rsid w:val="009E6578"/>
    <w:rsid w:val="009E6D9B"/>
    <w:rsid w:val="009F081F"/>
    <w:rsid w:val="009F4A19"/>
    <w:rsid w:val="009F4AEF"/>
    <w:rsid w:val="00A06A0E"/>
    <w:rsid w:val="00A06A3D"/>
    <w:rsid w:val="00A074A9"/>
    <w:rsid w:val="00A10EBA"/>
    <w:rsid w:val="00A11128"/>
    <w:rsid w:val="00A12AAD"/>
    <w:rsid w:val="00A13E56"/>
    <w:rsid w:val="00A14FE7"/>
    <w:rsid w:val="00A15050"/>
    <w:rsid w:val="00A179F2"/>
    <w:rsid w:val="00A20655"/>
    <w:rsid w:val="00A22388"/>
    <w:rsid w:val="00A22437"/>
    <w:rsid w:val="00A227BF"/>
    <w:rsid w:val="00A23CAC"/>
    <w:rsid w:val="00A24838"/>
    <w:rsid w:val="00A2743E"/>
    <w:rsid w:val="00A3074A"/>
    <w:rsid w:val="00A30C33"/>
    <w:rsid w:val="00A3425F"/>
    <w:rsid w:val="00A40223"/>
    <w:rsid w:val="00A4308C"/>
    <w:rsid w:val="00A44836"/>
    <w:rsid w:val="00A466C0"/>
    <w:rsid w:val="00A52396"/>
    <w:rsid w:val="00A524B5"/>
    <w:rsid w:val="00A54684"/>
    <w:rsid w:val="00A549B3"/>
    <w:rsid w:val="00A56184"/>
    <w:rsid w:val="00A6324B"/>
    <w:rsid w:val="00A6756D"/>
    <w:rsid w:val="00A67954"/>
    <w:rsid w:val="00A71456"/>
    <w:rsid w:val="00A71BBC"/>
    <w:rsid w:val="00A72893"/>
    <w:rsid w:val="00A72ED7"/>
    <w:rsid w:val="00A7585E"/>
    <w:rsid w:val="00A8083F"/>
    <w:rsid w:val="00A86343"/>
    <w:rsid w:val="00A86869"/>
    <w:rsid w:val="00A87080"/>
    <w:rsid w:val="00A9075F"/>
    <w:rsid w:val="00A90AAC"/>
    <w:rsid w:val="00A90D86"/>
    <w:rsid w:val="00A91DBA"/>
    <w:rsid w:val="00A9409F"/>
    <w:rsid w:val="00A97900"/>
    <w:rsid w:val="00AA1B91"/>
    <w:rsid w:val="00AA1D7A"/>
    <w:rsid w:val="00AA286A"/>
    <w:rsid w:val="00AA3E01"/>
    <w:rsid w:val="00AA492E"/>
    <w:rsid w:val="00AA59EA"/>
    <w:rsid w:val="00AA6273"/>
    <w:rsid w:val="00AB0BFA"/>
    <w:rsid w:val="00AB2C66"/>
    <w:rsid w:val="00AB345E"/>
    <w:rsid w:val="00AB76B7"/>
    <w:rsid w:val="00AB7780"/>
    <w:rsid w:val="00AC042D"/>
    <w:rsid w:val="00AC2565"/>
    <w:rsid w:val="00AC2B9C"/>
    <w:rsid w:val="00AC2E82"/>
    <w:rsid w:val="00AC33A2"/>
    <w:rsid w:val="00AC583D"/>
    <w:rsid w:val="00AC5C67"/>
    <w:rsid w:val="00AD0FA5"/>
    <w:rsid w:val="00AD12E6"/>
    <w:rsid w:val="00AD16D7"/>
    <w:rsid w:val="00AD38F7"/>
    <w:rsid w:val="00AD55AA"/>
    <w:rsid w:val="00AE547C"/>
    <w:rsid w:val="00AE65F1"/>
    <w:rsid w:val="00AE6BB4"/>
    <w:rsid w:val="00AE74AD"/>
    <w:rsid w:val="00AF0195"/>
    <w:rsid w:val="00AF159C"/>
    <w:rsid w:val="00AF3517"/>
    <w:rsid w:val="00AF4BDA"/>
    <w:rsid w:val="00B01873"/>
    <w:rsid w:val="00B04CF5"/>
    <w:rsid w:val="00B0572F"/>
    <w:rsid w:val="00B05B1A"/>
    <w:rsid w:val="00B06218"/>
    <w:rsid w:val="00B074AB"/>
    <w:rsid w:val="00B07717"/>
    <w:rsid w:val="00B109FC"/>
    <w:rsid w:val="00B12995"/>
    <w:rsid w:val="00B16334"/>
    <w:rsid w:val="00B17253"/>
    <w:rsid w:val="00B208FA"/>
    <w:rsid w:val="00B250D6"/>
    <w:rsid w:val="00B2583D"/>
    <w:rsid w:val="00B25BFE"/>
    <w:rsid w:val="00B26A2D"/>
    <w:rsid w:val="00B27D50"/>
    <w:rsid w:val="00B27E9E"/>
    <w:rsid w:val="00B30D88"/>
    <w:rsid w:val="00B31A41"/>
    <w:rsid w:val="00B333FF"/>
    <w:rsid w:val="00B40199"/>
    <w:rsid w:val="00B41EB8"/>
    <w:rsid w:val="00B43D37"/>
    <w:rsid w:val="00B453D3"/>
    <w:rsid w:val="00B45400"/>
    <w:rsid w:val="00B46542"/>
    <w:rsid w:val="00B502FF"/>
    <w:rsid w:val="00B50B90"/>
    <w:rsid w:val="00B50E28"/>
    <w:rsid w:val="00B539F8"/>
    <w:rsid w:val="00B55ACF"/>
    <w:rsid w:val="00B56A75"/>
    <w:rsid w:val="00B57EB6"/>
    <w:rsid w:val="00B6066D"/>
    <w:rsid w:val="00B6150E"/>
    <w:rsid w:val="00B627F5"/>
    <w:rsid w:val="00B63DA2"/>
    <w:rsid w:val="00B643DF"/>
    <w:rsid w:val="00B65300"/>
    <w:rsid w:val="00B658B7"/>
    <w:rsid w:val="00B66E2B"/>
    <w:rsid w:val="00B67422"/>
    <w:rsid w:val="00B70BD4"/>
    <w:rsid w:val="00B712CA"/>
    <w:rsid w:val="00B73463"/>
    <w:rsid w:val="00B75110"/>
    <w:rsid w:val="00B84873"/>
    <w:rsid w:val="00B90123"/>
    <w:rsid w:val="00B9016D"/>
    <w:rsid w:val="00BA0F98"/>
    <w:rsid w:val="00BA1517"/>
    <w:rsid w:val="00BA1C02"/>
    <w:rsid w:val="00BA398F"/>
    <w:rsid w:val="00BA4E39"/>
    <w:rsid w:val="00BA5A96"/>
    <w:rsid w:val="00BA67FD"/>
    <w:rsid w:val="00BA77BF"/>
    <w:rsid w:val="00BA7C48"/>
    <w:rsid w:val="00BB7399"/>
    <w:rsid w:val="00BC1751"/>
    <w:rsid w:val="00BC251F"/>
    <w:rsid w:val="00BC27F6"/>
    <w:rsid w:val="00BC39F4"/>
    <w:rsid w:val="00BC7289"/>
    <w:rsid w:val="00BC7FE0"/>
    <w:rsid w:val="00BD0E36"/>
    <w:rsid w:val="00BD0FFB"/>
    <w:rsid w:val="00BD150C"/>
    <w:rsid w:val="00BD1587"/>
    <w:rsid w:val="00BD5899"/>
    <w:rsid w:val="00BD6415"/>
    <w:rsid w:val="00BD68A5"/>
    <w:rsid w:val="00BD6A20"/>
    <w:rsid w:val="00BD7EE1"/>
    <w:rsid w:val="00BE5568"/>
    <w:rsid w:val="00BE5764"/>
    <w:rsid w:val="00BF1358"/>
    <w:rsid w:val="00BF1787"/>
    <w:rsid w:val="00BF4148"/>
    <w:rsid w:val="00BF479D"/>
    <w:rsid w:val="00C0059D"/>
    <w:rsid w:val="00C0106D"/>
    <w:rsid w:val="00C12832"/>
    <w:rsid w:val="00C130C5"/>
    <w:rsid w:val="00C133BE"/>
    <w:rsid w:val="00C1400A"/>
    <w:rsid w:val="00C222B4"/>
    <w:rsid w:val="00C24ED0"/>
    <w:rsid w:val="00C262E4"/>
    <w:rsid w:val="00C27A43"/>
    <w:rsid w:val="00C27CD7"/>
    <w:rsid w:val="00C33E20"/>
    <w:rsid w:val="00C35CF6"/>
    <w:rsid w:val="00C36542"/>
    <w:rsid w:val="00C3725B"/>
    <w:rsid w:val="00C401B7"/>
    <w:rsid w:val="00C4082A"/>
    <w:rsid w:val="00C43217"/>
    <w:rsid w:val="00C44E2A"/>
    <w:rsid w:val="00C4538F"/>
    <w:rsid w:val="00C473B5"/>
    <w:rsid w:val="00C50FFB"/>
    <w:rsid w:val="00C522BE"/>
    <w:rsid w:val="00C52413"/>
    <w:rsid w:val="00C533EC"/>
    <w:rsid w:val="00C5470E"/>
    <w:rsid w:val="00C55EFB"/>
    <w:rsid w:val="00C5605B"/>
    <w:rsid w:val="00C56585"/>
    <w:rsid w:val="00C56B3F"/>
    <w:rsid w:val="00C6262F"/>
    <w:rsid w:val="00C62DF5"/>
    <w:rsid w:val="00C64E81"/>
    <w:rsid w:val="00C65492"/>
    <w:rsid w:val="00C65C4C"/>
    <w:rsid w:val="00C67C67"/>
    <w:rsid w:val="00C7022C"/>
    <w:rsid w:val="00C71032"/>
    <w:rsid w:val="00C716E5"/>
    <w:rsid w:val="00C773D9"/>
    <w:rsid w:val="00C80307"/>
    <w:rsid w:val="00C8060A"/>
    <w:rsid w:val="00C80ACE"/>
    <w:rsid w:val="00C80B0C"/>
    <w:rsid w:val="00C81162"/>
    <w:rsid w:val="00C82EC7"/>
    <w:rsid w:val="00C83258"/>
    <w:rsid w:val="00C83666"/>
    <w:rsid w:val="00C843AC"/>
    <w:rsid w:val="00C870B5"/>
    <w:rsid w:val="00C872F0"/>
    <w:rsid w:val="00C873F6"/>
    <w:rsid w:val="00C907DF"/>
    <w:rsid w:val="00C91630"/>
    <w:rsid w:val="00C9368A"/>
    <w:rsid w:val="00C95021"/>
    <w:rsid w:val="00C950FB"/>
    <w:rsid w:val="00C953B8"/>
    <w:rsid w:val="00C9558A"/>
    <w:rsid w:val="00C966EB"/>
    <w:rsid w:val="00CA004F"/>
    <w:rsid w:val="00CA04B1"/>
    <w:rsid w:val="00CA25EE"/>
    <w:rsid w:val="00CA2DFC"/>
    <w:rsid w:val="00CA49AB"/>
    <w:rsid w:val="00CA4A2F"/>
    <w:rsid w:val="00CA4B9B"/>
    <w:rsid w:val="00CA4EC9"/>
    <w:rsid w:val="00CB03D4"/>
    <w:rsid w:val="00CB0617"/>
    <w:rsid w:val="00CB137B"/>
    <w:rsid w:val="00CB2E56"/>
    <w:rsid w:val="00CB43DE"/>
    <w:rsid w:val="00CB59F3"/>
    <w:rsid w:val="00CB679D"/>
    <w:rsid w:val="00CB7D0F"/>
    <w:rsid w:val="00CC0584"/>
    <w:rsid w:val="00CC0BCB"/>
    <w:rsid w:val="00CC35EF"/>
    <w:rsid w:val="00CC4908"/>
    <w:rsid w:val="00CC5048"/>
    <w:rsid w:val="00CC6089"/>
    <w:rsid w:val="00CC6246"/>
    <w:rsid w:val="00CD0232"/>
    <w:rsid w:val="00CD3173"/>
    <w:rsid w:val="00CD7ABB"/>
    <w:rsid w:val="00CD7F7E"/>
    <w:rsid w:val="00CE02F4"/>
    <w:rsid w:val="00CE0C05"/>
    <w:rsid w:val="00CE166A"/>
    <w:rsid w:val="00CE268E"/>
    <w:rsid w:val="00CE3315"/>
    <w:rsid w:val="00CE5E46"/>
    <w:rsid w:val="00CF10E3"/>
    <w:rsid w:val="00CF49CC"/>
    <w:rsid w:val="00CF6B32"/>
    <w:rsid w:val="00D01BD0"/>
    <w:rsid w:val="00D04F0B"/>
    <w:rsid w:val="00D1463A"/>
    <w:rsid w:val="00D15FDC"/>
    <w:rsid w:val="00D1724E"/>
    <w:rsid w:val="00D17654"/>
    <w:rsid w:val="00D21DCD"/>
    <w:rsid w:val="00D252C9"/>
    <w:rsid w:val="00D259A3"/>
    <w:rsid w:val="00D270FA"/>
    <w:rsid w:val="00D27A80"/>
    <w:rsid w:val="00D32DDF"/>
    <w:rsid w:val="00D33C83"/>
    <w:rsid w:val="00D35DB4"/>
    <w:rsid w:val="00D35E7C"/>
    <w:rsid w:val="00D36206"/>
    <w:rsid w:val="00D3700C"/>
    <w:rsid w:val="00D41940"/>
    <w:rsid w:val="00D427F0"/>
    <w:rsid w:val="00D4543E"/>
    <w:rsid w:val="00D506B7"/>
    <w:rsid w:val="00D5329F"/>
    <w:rsid w:val="00D54745"/>
    <w:rsid w:val="00D57761"/>
    <w:rsid w:val="00D603BF"/>
    <w:rsid w:val="00D63288"/>
    <w:rsid w:val="00D638E0"/>
    <w:rsid w:val="00D653B1"/>
    <w:rsid w:val="00D740A5"/>
    <w:rsid w:val="00D74AE1"/>
    <w:rsid w:val="00D75A57"/>
    <w:rsid w:val="00D75D42"/>
    <w:rsid w:val="00D80A15"/>
    <w:rsid w:val="00D80B20"/>
    <w:rsid w:val="00D80EB4"/>
    <w:rsid w:val="00D835E3"/>
    <w:rsid w:val="00D83DF2"/>
    <w:rsid w:val="00D865A8"/>
    <w:rsid w:val="00D8687F"/>
    <w:rsid w:val="00D9012A"/>
    <w:rsid w:val="00D90C03"/>
    <w:rsid w:val="00D91483"/>
    <w:rsid w:val="00D91608"/>
    <w:rsid w:val="00D92594"/>
    <w:rsid w:val="00D92C2D"/>
    <w:rsid w:val="00D93144"/>
    <w:rsid w:val="00D9361E"/>
    <w:rsid w:val="00D93669"/>
    <w:rsid w:val="00D93F0F"/>
    <w:rsid w:val="00D94F38"/>
    <w:rsid w:val="00D95981"/>
    <w:rsid w:val="00D97A07"/>
    <w:rsid w:val="00DA005A"/>
    <w:rsid w:val="00DA0383"/>
    <w:rsid w:val="00DA17CD"/>
    <w:rsid w:val="00DA4A1E"/>
    <w:rsid w:val="00DA56B4"/>
    <w:rsid w:val="00DB25B3"/>
    <w:rsid w:val="00DB3C16"/>
    <w:rsid w:val="00DB7AE7"/>
    <w:rsid w:val="00DC1C10"/>
    <w:rsid w:val="00DC231D"/>
    <w:rsid w:val="00DC3DD8"/>
    <w:rsid w:val="00DC6F92"/>
    <w:rsid w:val="00DD11AE"/>
    <w:rsid w:val="00DD1D5F"/>
    <w:rsid w:val="00DD37E5"/>
    <w:rsid w:val="00DD5CB7"/>
    <w:rsid w:val="00DD606F"/>
    <w:rsid w:val="00DD60F2"/>
    <w:rsid w:val="00DD69FB"/>
    <w:rsid w:val="00DD7B38"/>
    <w:rsid w:val="00DE0893"/>
    <w:rsid w:val="00DE0B03"/>
    <w:rsid w:val="00DE2814"/>
    <w:rsid w:val="00DE6796"/>
    <w:rsid w:val="00DF41B2"/>
    <w:rsid w:val="00DF7002"/>
    <w:rsid w:val="00DF76E9"/>
    <w:rsid w:val="00E003B5"/>
    <w:rsid w:val="00E01272"/>
    <w:rsid w:val="00E03067"/>
    <w:rsid w:val="00E03814"/>
    <w:rsid w:val="00E03846"/>
    <w:rsid w:val="00E03A07"/>
    <w:rsid w:val="00E04E4B"/>
    <w:rsid w:val="00E06421"/>
    <w:rsid w:val="00E07642"/>
    <w:rsid w:val="00E10BDB"/>
    <w:rsid w:val="00E114CB"/>
    <w:rsid w:val="00E1554C"/>
    <w:rsid w:val="00E16EB4"/>
    <w:rsid w:val="00E17487"/>
    <w:rsid w:val="00E20A7D"/>
    <w:rsid w:val="00E21A27"/>
    <w:rsid w:val="00E22643"/>
    <w:rsid w:val="00E22710"/>
    <w:rsid w:val="00E27A2F"/>
    <w:rsid w:val="00E30A98"/>
    <w:rsid w:val="00E33CAF"/>
    <w:rsid w:val="00E346AA"/>
    <w:rsid w:val="00E374C2"/>
    <w:rsid w:val="00E378B3"/>
    <w:rsid w:val="00E42A94"/>
    <w:rsid w:val="00E4395E"/>
    <w:rsid w:val="00E458BF"/>
    <w:rsid w:val="00E46A8A"/>
    <w:rsid w:val="00E46ED3"/>
    <w:rsid w:val="00E47285"/>
    <w:rsid w:val="00E5035D"/>
    <w:rsid w:val="00E51C33"/>
    <w:rsid w:val="00E54676"/>
    <w:rsid w:val="00E54AD5"/>
    <w:rsid w:val="00E54BFB"/>
    <w:rsid w:val="00E54CD7"/>
    <w:rsid w:val="00E572C5"/>
    <w:rsid w:val="00E62D46"/>
    <w:rsid w:val="00E655D2"/>
    <w:rsid w:val="00E65CAE"/>
    <w:rsid w:val="00E706E7"/>
    <w:rsid w:val="00E71B16"/>
    <w:rsid w:val="00E722AD"/>
    <w:rsid w:val="00E76B2C"/>
    <w:rsid w:val="00E77587"/>
    <w:rsid w:val="00E808AD"/>
    <w:rsid w:val="00E80D91"/>
    <w:rsid w:val="00E818AD"/>
    <w:rsid w:val="00E83EDF"/>
    <w:rsid w:val="00E84229"/>
    <w:rsid w:val="00E843F0"/>
    <w:rsid w:val="00E84965"/>
    <w:rsid w:val="00E86147"/>
    <w:rsid w:val="00E877DC"/>
    <w:rsid w:val="00E90CF3"/>
    <w:rsid w:val="00E90E4E"/>
    <w:rsid w:val="00E9391E"/>
    <w:rsid w:val="00E93ED1"/>
    <w:rsid w:val="00E96C8E"/>
    <w:rsid w:val="00EA1052"/>
    <w:rsid w:val="00EA1C31"/>
    <w:rsid w:val="00EA218F"/>
    <w:rsid w:val="00EA4F29"/>
    <w:rsid w:val="00EA5B27"/>
    <w:rsid w:val="00EA5F83"/>
    <w:rsid w:val="00EA6F9D"/>
    <w:rsid w:val="00EA7FBF"/>
    <w:rsid w:val="00EB2273"/>
    <w:rsid w:val="00EB3ABC"/>
    <w:rsid w:val="00EB6C62"/>
    <w:rsid w:val="00EB6F3C"/>
    <w:rsid w:val="00EC0CF9"/>
    <w:rsid w:val="00EC1E2C"/>
    <w:rsid w:val="00EC254E"/>
    <w:rsid w:val="00EC2B9A"/>
    <w:rsid w:val="00EC3723"/>
    <w:rsid w:val="00EC568A"/>
    <w:rsid w:val="00EC58E2"/>
    <w:rsid w:val="00EC7C87"/>
    <w:rsid w:val="00ED030E"/>
    <w:rsid w:val="00ED0C36"/>
    <w:rsid w:val="00ED0F5C"/>
    <w:rsid w:val="00ED1478"/>
    <w:rsid w:val="00ED2672"/>
    <w:rsid w:val="00ED2A8D"/>
    <w:rsid w:val="00ED3784"/>
    <w:rsid w:val="00ED4450"/>
    <w:rsid w:val="00ED7692"/>
    <w:rsid w:val="00EE09EA"/>
    <w:rsid w:val="00EE2455"/>
    <w:rsid w:val="00EE2F17"/>
    <w:rsid w:val="00EE374E"/>
    <w:rsid w:val="00EE3A88"/>
    <w:rsid w:val="00EE447A"/>
    <w:rsid w:val="00EE54CB"/>
    <w:rsid w:val="00EE6424"/>
    <w:rsid w:val="00EF0325"/>
    <w:rsid w:val="00EF1936"/>
    <w:rsid w:val="00EF1C54"/>
    <w:rsid w:val="00EF404B"/>
    <w:rsid w:val="00EF5FD9"/>
    <w:rsid w:val="00EF7197"/>
    <w:rsid w:val="00F00376"/>
    <w:rsid w:val="00F01347"/>
    <w:rsid w:val="00F01F0C"/>
    <w:rsid w:val="00F02A5A"/>
    <w:rsid w:val="00F06ECB"/>
    <w:rsid w:val="00F1078D"/>
    <w:rsid w:val="00F1085D"/>
    <w:rsid w:val="00F10DD2"/>
    <w:rsid w:val="00F11368"/>
    <w:rsid w:val="00F11764"/>
    <w:rsid w:val="00F118B2"/>
    <w:rsid w:val="00F11C2C"/>
    <w:rsid w:val="00F157E2"/>
    <w:rsid w:val="00F16C7D"/>
    <w:rsid w:val="00F171D4"/>
    <w:rsid w:val="00F259E2"/>
    <w:rsid w:val="00F3062A"/>
    <w:rsid w:val="00F30739"/>
    <w:rsid w:val="00F315A4"/>
    <w:rsid w:val="00F346A3"/>
    <w:rsid w:val="00F34FB6"/>
    <w:rsid w:val="00F404B9"/>
    <w:rsid w:val="00F40DC3"/>
    <w:rsid w:val="00F41700"/>
    <w:rsid w:val="00F41F0B"/>
    <w:rsid w:val="00F44E91"/>
    <w:rsid w:val="00F45BE1"/>
    <w:rsid w:val="00F45E57"/>
    <w:rsid w:val="00F45EDF"/>
    <w:rsid w:val="00F460D9"/>
    <w:rsid w:val="00F50222"/>
    <w:rsid w:val="00F50AF6"/>
    <w:rsid w:val="00F51923"/>
    <w:rsid w:val="00F52277"/>
    <w:rsid w:val="00F527AC"/>
    <w:rsid w:val="00F5503F"/>
    <w:rsid w:val="00F553C2"/>
    <w:rsid w:val="00F55AD7"/>
    <w:rsid w:val="00F61D83"/>
    <w:rsid w:val="00F61E03"/>
    <w:rsid w:val="00F634D8"/>
    <w:rsid w:val="00F636EF"/>
    <w:rsid w:val="00F64BE0"/>
    <w:rsid w:val="00F654FF"/>
    <w:rsid w:val="00F65DD1"/>
    <w:rsid w:val="00F67367"/>
    <w:rsid w:val="00F707B3"/>
    <w:rsid w:val="00F71135"/>
    <w:rsid w:val="00F71D48"/>
    <w:rsid w:val="00F730DC"/>
    <w:rsid w:val="00F741EE"/>
    <w:rsid w:val="00F74309"/>
    <w:rsid w:val="00F75164"/>
    <w:rsid w:val="00F80FAA"/>
    <w:rsid w:val="00F828E7"/>
    <w:rsid w:val="00F82C35"/>
    <w:rsid w:val="00F83068"/>
    <w:rsid w:val="00F83C6A"/>
    <w:rsid w:val="00F85647"/>
    <w:rsid w:val="00F865D0"/>
    <w:rsid w:val="00F902D4"/>
    <w:rsid w:val="00F90461"/>
    <w:rsid w:val="00F91B03"/>
    <w:rsid w:val="00F92359"/>
    <w:rsid w:val="00F936C7"/>
    <w:rsid w:val="00F95B4D"/>
    <w:rsid w:val="00F95F18"/>
    <w:rsid w:val="00FA06DB"/>
    <w:rsid w:val="00FA370D"/>
    <w:rsid w:val="00FA5F89"/>
    <w:rsid w:val="00FA66F1"/>
    <w:rsid w:val="00FA7615"/>
    <w:rsid w:val="00FB455C"/>
    <w:rsid w:val="00FB4C1A"/>
    <w:rsid w:val="00FB5308"/>
    <w:rsid w:val="00FB5647"/>
    <w:rsid w:val="00FC378B"/>
    <w:rsid w:val="00FC3977"/>
    <w:rsid w:val="00FC63A9"/>
    <w:rsid w:val="00FC6DC3"/>
    <w:rsid w:val="00FC7D19"/>
    <w:rsid w:val="00FD2566"/>
    <w:rsid w:val="00FD25C7"/>
    <w:rsid w:val="00FD2F16"/>
    <w:rsid w:val="00FD4BB0"/>
    <w:rsid w:val="00FD6065"/>
    <w:rsid w:val="00FE1D34"/>
    <w:rsid w:val="00FE244F"/>
    <w:rsid w:val="00FE2A6F"/>
    <w:rsid w:val="00FE379C"/>
    <w:rsid w:val="00FE6F9D"/>
    <w:rsid w:val="00FF2C98"/>
    <w:rsid w:val="00FF418D"/>
    <w:rsid w:val="00FF5330"/>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367B9B"/>
  <w15:docId w15:val="{ACF7D993-6C75-4681-B817-DEEA0B66B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835EA0"/>
    <w:pPr>
      <w:spacing w:after="0" w:line="216" w:lineRule="atLeast"/>
    </w:pPr>
    <w:rPr>
      <w:sz w:val="18"/>
      <w:lang w:val="en-GB"/>
    </w:rPr>
  </w:style>
  <w:style w:type="paragraph" w:styleId="Kop1">
    <w:name w:val="heading 1"/>
    <w:next w:val="Standaard"/>
    <w:link w:val="Kop1Char"/>
    <w:qFormat/>
    <w:rsid w:val="00586C66"/>
    <w:pPr>
      <w:keepNext/>
      <w:keepLines/>
      <w:numPr>
        <w:numId w:val="16"/>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Kop2">
    <w:name w:val="heading 2"/>
    <w:basedOn w:val="Kop1"/>
    <w:next w:val="Standaard"/>
    <w:link w:val="Kop2Char"/>
    <w:qFormat/>
    <w:rsid w:val="00586C66"/>
    <w:pPr>
      <w:numPr>
        <w:ilvl w:val="1"/>
      </w:numPr>
      <w:ind w:right="709"/>
      <w:outlineLvl w:val="1"/>
    </w:pPr>
    <w:rPr>
      <w:bCs w:val="0"/>
      <w:sz w:val="24"/>
    </w:rPr>
  </w:style>
  <w:style w:type="paragraph" w:styleId="Kop3">
    <w:name w:val="heading 3"/>
    <w:basedOn w:val="Kop2"/>
    <w:next w:val="Plattetekst"/>
    <w:link w:val="Kop3Char"/>
    <w:qFormat/>
    <w:rsid w:val="000418CA"/>
    <w:pPr>
      <w:numPr>
        <w:ilvl w:val="2"/>
      </w:numPr>
      <w:spacing w:before="120" w:after="120"/>
      <w:ind w:right="851"/>
      <w:outlineLvl w:val="2"/>
    </w:pPr>
    <w:rPr>
      <w:bCs/>
      <w:caps w:val="0"/>
      <w:smallCaps/>
    </w:rPr>
  </w:style>
  <w:style w:type="paragraph" w:styleId="Kop4">
    <w:name w:val="heading 4"/>
    <w:basedOn w:val="Kop3"/>
    <w:next w:val="Plattetekst"/>
    <w:link w:val="Kop4Char"/>
    <w:qFormat/>
    <w:rsid w:val="000418CA"/>
    <w:pPr>
      <w:numPr>
        <w:ilvl w:val="3"/>
      </w:numPr>
      <w:ind w:right="992"/>
      <w:outlineLvl w:val="3"/>
    </w:pPr>
    <w:rPr>
      <w:bCs w:val="0"/>
      <w:iCs/>
      <w:smallCaps w:val="0"/>
      <w:sz w:val="22"/>
    </w:rPr>
  </w:style>
  <w:style w:type="paragraph" w:styleId="Kop5">
    <w:name w:val="heading 5"/>
    <w:basedOn w:val="Kop4"/>
    <w:next w:val="Standaard"/>
    <w:link w:val="Kop5Char"/>
    <w:qFormat/>
    <w:rsid w:val="000418CA"/>
    <w:pPr>
      <w:numPr>
        <w:ilvl w:val="4"/>
      </w:numPr>
      <w:spacing w:before="200"/>
      <w:ind w:left="1701" w:hanging="1701"/>
      <w:outlineLvl w:val="4"/>
    </w:pPr>
    <w:rPr>
      <w:b w:val="0"/>
    </w:rPr>
  </w:style>
  <w:style w:type="paragraph" w:styleId="Kop6">
    <w:name w:val="heading 6"/>
    <w:basedOn w:val="Standaard"/>
    <w:next w:val="Standaard"/>
    <w:link w:val="Kop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Kop7">
    <w:name w:val="heading 7"/>
    <w:basedOn w:val="Standaard"/>
    <w:next w:val="Standaard"/>
    <w:link w:val="Kop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link w:val="KoptekstChar"/>
    <w:rsid w:val="00380350"/>
    <w:pPr>
      <w:spacing w:after="0" w:line="240" w:lineRule="exact"/>
    </w:pPr>
    <w:rPr>
      <w:sz w:val="20"/>
      <w:lang w:val="en-GB"/>
    </w:rPr>
  </w:style>
  <w:style w:type="character" w:customStyle="1" w:styleId="KoptekstChar">
    <w:name w:val="Koptekst Char"/>
    <w:basedOn w:val="Standaardalinea-lettertype"/>
    <w:link w:val="Koptekst"/>
    <w:rsid w:val="00380350"/>
    <w:rPr>
      <w:sz w:val="20"/>
      <w:lang w:val="en-GB"/>
    </w:rPr>
  </w:style>
  <w:style w:type="paragraph" w:styleId="Voettekst">
    <w:name w:val="footer"/>
    <w:link w:val="VoettekstChar"/>
    <w:rsid w:val="00CF49CC"/>
    <w:pPr>
      <w:spacing w:after="0" w:line="240" w:lineRule="exact"/>
    </w:pPr>
    <w:rPr>
      <w:sz w:val="20"/>
      <w:lang w:val="en-GB"/>
    </w:rPr>
  </w:style>
  <w:style w:type="character" w:customStyle="1" w:styleId="VoettekstChar">
    <w:name w:val="Voettekst Char"/>
    <w:basedOn w:val="Standaardalinea-lettertype"/>
    <w:link w:val="Voettekst"/>
    <w:rsid w:val="00CF49CC"/>
    <w:rPr>
      <w:sz w:val="20"/>
      <w:lang w:val="en-GB"/>
    </w:rPr>
  </w:style>
  <w:style w:type="paragraph" w:styleId="Ballontekst">
    <w:name w:val="Balloon Text"/>
    <w:basedOn w:val="Standaard"/>
    <w:link w:val="BallontekstChar"/>
    <w:rsid w:val="00EB6F3C"/>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EB6F3C"/>
    <w:rPr>
      <w:rFonts w:ascii="Tahoma" w:hAnsi="Tahoma" w:cs="Tahoma"/>
      <w:sz w:val="16"/>
      <w:szCs w:val="16"/>
      <w:lang w:val="en-US"/>
    </w:rPr>
  </w:style>
  <w:style w:type="table" w:styleId="Tabelraster">
    <w:name w:val="Table Grid"/>
    <w:basedOn w:val="Standaardtabe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Standaard"/>
    <w:rsid w:val="00380350"/>
    <w:pPr>
      <w:spacing w:line="500" w:lineRule="exact"/>
      <w:ind w:left="907" w:right="907"/>
    </w:pPr>
    <w:rPr>
      <w:b/>
      <w:caps/>
      <w:color w:val="FFFFFF" w:themeColor="background1"/>
      <w:sz w:val="50"/>
      <w:szCs w:val="50"/>
    </w:rPr>
  </w:style>
  <w:style w:type="character" w:customStyle="1" w:styleId="Kop1Char">
    <w:name w:val="Kop 1 Char"/>
    <w:basedOn w:val="Standaardalinea-lettertype"/>
    <w:link w:val="Kop1"/>
    <w:rsid w:val="00586C66"/>
    <w:rPr>
      <w:rFonts w:asciiTheme="majorHAnsi" w:eastAsiaTheme="majorEastAsia" w:hAnsiTheme="majorHAnsi" w:cstheme="majorBidi"/>
      <w:b/>
      <w:bCs/>
      <w:caps/>
      <w:color w:val="00558C"/>
      <w:sz w:val="28"/>
      <w:szCs w:val="24"/>
      <w:lang w:val="en-GB"/>
    </w:rPr>
  </w:style>
  <w:style w:type="character" w:customStyle="1" w:styleId="Kop2Char">
    <w:name w:val="Kop 2 Char"/>
    <w:basedOn w:val="Standaardalinea-lettertype"/>
    <w:link w:val="Kop2"/>
    <w:rsid w:val="00586C66"/>
    <w:rPr>
      <w:rFonts w:asciiTheme="majorHAnsi" w:eastAsiaTheme="majorEastAsia" w:hAnsiTheme="majorHAnsi" w:cstheme="majorBidi"/>
      <w:b/>
      <w:caps/>
      <w:color w:val="00558C"/>
      <w:sz w:val="24"/>
      <w:szCs w:val="24"/>
      <w:lang w:val="en-GB"/>
    </w:rPr>
  </w:style>
  <w:style w:type="character" w:customStyle="1" w:styleId="Kop3Char">
    <w:name w:val="Kop 3 Char"/>
    <w:basedOn w:val="Standaardalinea-lettertype"/>
    <w:link w:val="Kop3"/>
    <w:rsid w:val="000418CA"/>
    <w:rPr>
      <w:rFonts w:asciiTheme="majorHAnsi" w:eastAsiaTheme="majorEastAsia" w:hAnsiTheme="majorHAnsi" w:cstheme="majorBidi"/>
      <w:b/>
      <w:bCs/>
      <w:smallCaps/>
      <w:color w:val="00558C"/>
      <w:sz w:val="24"/>
      <w:szCs w:val="24"/>
      <w:lang w:val="en-GB"/>
    </w:rPr>
  </w:style>
  <w:style w:type="paragraph" w:styleId="Lijst">
    <w:name w:val="List"/>
    <w:basedOn w:val="Standaard"/>
    <w:uiPriority w:val="99"/>
    <w:unhideWhenUsed/>
    <w:rsid w:val="00CC6246"/>
    <w:pPr>
      <w:ind w:left="360" w:hanging="360"/>
      <w:contextualSpacing/>
    </w:pPr>
    <w:rPr>
      <w:sz w:val="22"/>
    </w:rPr>
  </w:style>
  <w:style w:type="character" w:customStyle="1" w:styleId="Kop4Char">
    <w:name w:val="Kop 4 Char"/>
    <w:basedOn w:val="Standaardalinea-lettertype"/>
    <w:link w:val="Kop4"/>
    <w:rsid w:val="000418CA"/>
    <w:rPr>
      <w:rFonts w:asciiTheme="majorHAnsi" w:eastAsiaTheme="majorEastAsia" w:hAnsiTheme="majorHAnsi" w:cstheme="majorBidi"/>
      <w:b/>
      <w:iCs/>
      <w:color w:val="00558C"/>
      <w:szCs w:val="24"/>
      <w:lang w:val="en-GB"/>
    </w:rPr>
  </w:style>
  <w:style w:type="character" w:customStyle="1" w:styleId="Kop5Char">
    <w:name w:val="Kop 5 Char"/>
    <w:basedOn w:val="Standaardalinea-lettertype"/>
    <w:link w:val="Kop5"/>
    <w:rsid w:val="000418CA"/>
    <w:rPr>
      <w:rFonts w:asciiTheme="majorHAnsi" w:eastAsiaTheme="majorEastAsia" w:hAnsiTheme="majorHAnsi" w:cstheme="majorBidi"/>
      <w:iCs/>
      <w:color w:val="00558C"/>
      <w:szCs w:val="24"/>
      <w:lang w:val="en-GB"/>
    </w:rPr>
  </w:style>
  <w:style w:type="character" w:customStyle="1" w:styleId="Kop6Char">
    <w:name w:val="Kop 6 Char"/>
    <w:basedOn w:val="Standaardalinea-lettertype"/>
    <w:link w:val="Kop6"/>
    <w:rsid w:val="00CF49CC"/>
    <w:rPr>
      <w:rFonts w:asciiTheme="majorHAnsi" w:eastAsiaTheme="majorEastAsia" w:hAnsiTheme="majorHAnsi" w:cstheme="majorBidi"/>
      <w:i/>
      <w:iCs/>
      <w:color w:val="002A45" w:themeColor="accent1" w:themeShade="7F"/>
      <w:sz w:val="18"/>
      <w:lang w:val="en-GB"/>
    </w:rPr>
  </w:style>
  <w:style w:type="character" w:customStyle="1" w:styleId="Kop7Char">
    <w:name w:val="Kop 7 Char"/>
    <w:basedOn w:val="Standaardalinea-lettertype"/>
    <w:link w:val="Kop7"/>
    <w:rsid w:val="00CF49CC"/>
    <w:rPr>
      <w:rFonts w:asciiTheme="majorHAnsi" w:eastAsiaTheme="majorEastAsia" w:hAnsiTheme="majorHAnsi" w:cstheme="majorBidi"/>
      <w:i/>
      <w:iCs/>
      <w:color w:val="404040" w:themeColor="text1" w:themeTint="BF"/>
      <w:sz w:val="18"/>
      <w:lang w:val="en-GB"/>
    </w:rPr>
  </w:style>
  <w:style w:type="character" w:customStyle="1" w:styleId="Kop8Char">
    <w:name w:val="Kop 8 Char"/>
    <w:basedOn w:val="Standaardalinea-lettertype"/>
    <w:link w:val="Kop8"/>
    <w:rsid w:val="00CF49CC"/>
    <w:rPr>
      <w:rFonts w:asciiTheme="majorHAnsi" w:eastAsiaTheme="majorEastAsia" w:hAnsiTheme="majorHAnsi" w:cstheme="majorBidi"/>
      <w:color w:val="404040" w:themeColor="text1" w:themeTint="BF"/>
      <w:sz w:val="20"/>
      <w:szCs w:val="20"/>
      <w:lang w:val="en-GB"/>
    </w:rPr>
  </w:style>
  <w:style w:type="character" w:customStyle="1" w:styleId="Kop9Char">
    <w:name w:val="Kop 9 Char"/>
    <w:basedOn w:val="Standaardalinea-lettertype"/>
    <w:link w:val="Kop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Standaard"/>
    <w:qFormat/>
    <w:rsid w:val="008310C9"/>
    <w:pPr>
      <w:numPr>
        <w:numId w:val="12"/>
      </w:numPr>
      <w:spacing w:after="120"/>
      <w:ind w:left="992" w:hanging="425"/>
    </w:pPr>
    <w:rPr>
      <w:color w:val="000000" w:themeColor="text1"/>
      <w:sz w:val="22"/>
    </w:rPr>
  </w:style>
  <w:style w:type="paragraph" w:customStyle="1" w:styleId="Bullet2">
    <w:name w:val="Bullet 2"/>
    <w:basedOn w:val="Standaard"/>
    <w:link w:val="Bullet2Char"/>
    <w:qFormat/>
    <w:rsid w:val="008310C9"/>
    <w:pPr>
      <w:numPr>
        <w:numId w:val="13"/>
      </w:numPr>
      <w:spacing w:after="120"/>
      <w:ind w:left="1276" w:hanging="425"/>
    </w:pPr>
    <w:rPr>
      <w:color w:val="000000" w:themeColor="text1"/>
      <w:sz w:val="22"/>
    </w:rPr>
  </w:style>
  <w:style w:type="paragraph" w:customStyle="1" w:styleId="Heading1separationline">
    <w:name w:val="Heading 1 separation line"/>
    <w:basedOn w:val="Standaard"/>
    <w:next w:val="Platteteks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Standaard"/>
    <w:next w:val="Platteteks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Standaard"/>
    <w:rsid w:val="00441393"/>
    <w:pPr>
      <w:spacing w:line="180" w:lineRule="exact"/>
      <w:jc w:val="right"/>
    </w:pPr>
    <w:rPr>
      <w:color w:val="00558C" w:themeColor="accent1"/>
    </w:rPr>
  </w:style>
  <w:style w:type="paragraph" w:customStyle="1" w:styleId="Editionnumber">
    <w:name w:val="Edition number"/>
    <w:basedOn w:val="Standaard"/>
    <w:rsid w:val="004E0BBB"/>
    <w:rPr>
      <w:b/>
      <w:color w:val="00558C" w:themeColor="accent1"/>
      <w:sz w:val="50"/>
      <w:szCs w:val="50"/>
    </w:rPr>
  </w:style>
  <w:style w:type="paragraph" w:customStyle="1" w:styleId="Editionnumber-footer">
    <w:name w:val="Edition number - footer"/>
    <w:basedOn w:val="Voettekst"/>
    <w:next w:val="Geenafstand"/>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Koptekst"/>
    <w:rsid w:val="00441393"/>
    <w:pPr>
      <w:pBdr>
        <w:bottom w:val="single" w:sz="8" w:space="12" w:color="00558C" w:themeColor="accent1"/>
      </w:pBdr>
      <w:spacing w:before="100" w:line="560" w:lineRule="exact"/>
    </w:pPr>
    <w:rPr>
      <w:b/>
      <w:caps/>
      <w:color w:val="009FE3" w:themeColor="accent2"/>
      <w:sz w:val="56"/>
      <w:szCs w:val="56"/>
    </w:rPr>
  </w:style>
  <w:style w:type="paragraph" w:styleId="Inhopg1">
    <w:name w:val="toc 1"/>
    <w:basedOn w:val="Standaard"/>
    <w:next w:val="Standaard"/>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Inhopg2">
    <w:name w:val="toc 2"/>
    <w:basedOn w:val="Standaard"/>
    <w:next w:val="Standaard"/>
    <w:autoRedefine/>
    <w:uiPriority w:val="39"/>
    <w:rsid w:val="00A074A9"/>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Standaardalinea-lettertype"/>
    <w:uiPriority w:val="99"/>
    <w:unhideWhenUsed/>
    <w:rsid w:val="00201337"/>
    <w:rPr>
      <w:color w:val="00558C" w:themeColor="accent1"/>
      <w:u w:val="single"/>
    </w:rPr>
  </w:style>
  <w:style w:type="paragraph" w:styleId="Lijstnummering3">
    <w:name w:val="List Number 3"/>
    <w:basedOn w:val="Standaard"/>
    <w:uiPriority w:val="99"/>
    <w:unhideWhenUsed/>
    <w:rsid w:val="00F90461"/>
    <w:pPr>
      <w:contextualSpacing/>
    </w:pPr>
  </w:style>
  <w:style w:type="paragraph" w:styleId="Lijstmetafbeeldingen">
    <w:name w:val="table of figures"/>
    <w:basedOn w:val="Standaard"/>
    <w:next w:val="Standaard"/>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Standaard"/>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Gemiddeldearcering1">
    <w:name w:val="Medium Shading 1"/>
    <w:basedOn w:val="Standaardtabe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ijschrift">
    <w:name w:val="caption"/>
    <w:basedOn w:val="Standaard"/>
    <w:next w:val="Standaard"/>
    <w:uiPriority w:val="35"/>
    <w:rsid w:val="008C33B5"/>
    <w:rPr>
      <w:b/>
      <w:bCs/>
      <w:i/>
      <w:color w:val="575756"/>
      <w:sz w:val="22"/>
      <w:u w:val="single"/>
    </w:rPr>
  </w:style>
  <w:style w:type="paragraph" w:styleId="Inhopg3">
    <w:name w:val="toc 3"/>
    <w:basedOn w:val="Standaard"/>
    <w:next w:val="Standaard"/>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Standaard"/>
    <w:qFormat/>
    <w:rsid w:val="008310C9"/>
    <w:pPr>
      <w:spacing w:after="120"/>
      <w:ind w:left="1134"/>
    </w:pPr>
    <w:rPr>
      <w:sz w:val="22"/>
    </w:rPr>
  </w:style>
  <w:style w:type="character" w:customStyle="1" w:styleId="Bullet2Char">
    <w:name w:val="Bullet 2 Char"/>
    <w:basedOn w:val="Standaardalinea-lettertype"/>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numPr>
        <w:ilvl w:val="1"/>
      </w:numPr>
      <w:spacing w:after="120"/>
    </w:pPr>
    <w:rPr>
      <w:rFonts w:cs="Arial"/>
      <w:sz w:val="24"/>
      <w:lang w:eastAsia="en-GB"/>
    </w:rPr>
  </w:style>
  <w:style w:type="paragraph" w:customStyle="1" w:styleId="AppendixHead3">
    <w:name w:val="Appendix Head 3"/>
    <w:basedOn w:val="Standaard"/>
    <w:next w:val="Heading2separationline"/>
    <w:qFormat/>
    <w:rsid w:val="00E5035D"/>
    <w:pPr>
      <w:numPr>
        <w:ilvl w:val="2"/>
        <w:numId w:val="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Plattetekst"/>
    <w:qFormat/>
    <w:rsid w:val="00E5035D"/>
    <w:pPr>
      <w:numPr>
        <w:ilvl w:val="3"/>
      </w:numPr>
    </w:pPr>
    <w:rPr>
      <w:smallCaps w:val="0"/>
      <w:sz w:val="22"/>
    </w:rPr>
  </w:style>
  <w:style w:type="paragraph" w:customStyle="1" w:styleId="AppendixHead5">
    <w:name w:val="Appendix Head 5"/>
    <w:basedOn w:val="AppendixHead4"/>
    <w:next w:val="Plattetekst"/>
    <w:qFormat/>
    <w:rsid w:val="00A90AAC"/>
    <w:pPr>
      <w:numPr>
        <w:ilvl w:val="4"/>
      </w:numPr>
      <w:ind w:left="1701" w:hanging="1701"/>
    </w:pPr>
    <w:rPr>
      <w:b w:val="0"/>
    </w:rPr>
  </w:style>
  <w:style w:type="paragraph" w:customStyle="1" w:styleId="AnnextitleHead1">
    <w:name w:val="Annex title (Head 1)"/>
    <w:next w:val="Plattetekst"/>
    <w:link w:val="AnnextitleHead1Char"/>
    <w:qFormat/>
    <w:rsid w:val="00E5035D"/>
    <w:pPr>
      <w:numPr>
        <w:numId w:val="1"/>
      </w:numPr>
      <w:spacing w:after="360"/>
    </w:pPr>
    <w:rPr>
      <w:b/>
      <w:caps/>
      <w:color w:val="00558C"/>
      <w:sz w:val="28"/>
      <w:lang w:val="en-GB"/>
    </w:rPr>
  </w:style>
  <w:style w:type="character" w:customStyle="1" w:styleId="AnnextitleHead1Char">
    <w:name w:val="Annex title (Head 1) Char"/>
    <w:basedOn w:val="Standaardalinea-lettertype"/>
    <w:link w:val="AnnextitleHead1"/>
    <w:rsid w:val="00E5035D"/>
    <w:rPr>
      <w:b/>
      <w:caps/>
      <w:color w:val="00558C"/>
      <w:sz w:val="28"/>
      <w:lang w:val="en-GB"/>
    </w:rPr>
  </w:style>
  <w:style w:type="paragraph" w:customStyle="1" w:styleId="AnnexHead2">
    <w:name w:val="Annex Head 2"/>
    <w:basedOn w:val="AnnextitleHead1"/>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Plattetekst">
    <w:name w:val="Body Text"/>
    <w:basedOn w:val="Standaard"/>
    <w:link w:val="PlattetekstChar"/>
    <w:unhideWhenUsed/>
    <w:qFormat/>
    <w:rsid w:val="00820C2C"/>
    <w:pPr>
      <w:spacing w:after="120"/>
      <w:jc w:val="both"/>
    </w:pPr>
    <w:rPr>
      <w:sz w:val="22"/>
    </w:rPr>
  </w:style>
  <w:style w:type="character" w:customStyle="1" w:styleId="PlattetekstChar">
    <w:name w:val="Platte tekst Char"/>
    <w:basedOn w:val="Standaardalinea-lettertype"/>
    <w:link w:val="Plattetekst"/>
    <w:rsid w:val="00820C2C"/>
    <w:rPr>
      <w:lang w:val="en-GB"/>
    </w:rPr>
  </w:style>
  <w:style w:type="paragraph" w:customStyle="1" w:styleId="AnnexHead4">
    <w:name w:val="Annex Head 4"/>
    <w:basedOn w:val="AnnexHead3"/>
    <w:next w:val="Plattetekst"/>
    <w:qFormat/>
    <w:rsid w:val="000418CA"/>
    <w:pPr>
      <w:numPr>
        <w:ilvl w:val="3"/>
      </w:numPr>
    </w:pPr>
    <w:rPr>
      <w:smallCaps w:val="0"/>
      <w:sz w:val="22"/>
    </w:rPr>
  </w:style>
  <w:style w:type="paragraph" w:customStyle="1" w:styleId="AnnexHead5">
    <w:name w:val="Annex Head 5"/>
    <w:basedOn w:val="Standaard"/>
    <w:next w:val="Plattetekst"/>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Verwijzingopmerking">
    <w:name w:val="annotation reference"/>
    <w:basedOn w:val="Standaardalinea-lettertype"/>
    <w:uiPriority w:val="99"/>
    <w:unhideWhenUsed/>
    <w:rsid w:val="00380350"/>
    <w:rPr>
      <w:noProof w:val="0"/>
      <w:sz w:val="18"/>
      <w:szCs w:val="18"/>
      <w:lang w:val="en-GB"/>
    </w:rPr>
  </w:style>
  <w:style w:type="paragraph" w:styleId="Tekstopmerking">
    <w:name w:val="annotation text"/>
    <w:basedOn w:val="Standaard"/>
    <w:link w:val="TekstopmerkingChar"/>
    <w:uiPriority w:val="99"/>
    <w:unhideWhenUsed/>
    <w:rsid w:val="00380350"/>
    <w:pPr>
      <w:spacing w:line="240" w:lineRule="auto"/>
    </w:pPr>
    <w:rPr>
      <w:sz w:val="24"/>
      <w:szCs w:val="24"/>
    </w:rPr>
  </w:style>
  <w:style w:type="character" w:customStyle="1" w:styleId="TekstopmerkingChar">
    <w:name w:val="Tekst opmerking Char"/>
    <w:basedOn w:val="Standaardalinea-lettertype"/>
    <w:link w:val="Tekstopmerking"/>
    <w:uiPriority w:val="99"/>
    <w:rsid w:val="00380350"/>
    <w:rPr>
      <w:sz w:val="24"/>
      <w:szCs w:val="24"/>
      <w:lang w:val="en-GB"/>
    </w:rPr>
  </w:style>
  <w:style w:type="paragraph" w:styleId="Onderwerpvanopmerking">
    <w:name w:val="annotation subject"/>
    <w:basedOn w:val="Tekstopmerking"/>
    <w:next w:val="Tekstopmerking"/>
    <w:link w:val="OnderwerpvanopmerkingChar"/>
    <w:unhideWhenUsed/>
    <w:rsid w:val="00B70BD4"/>
    <w:rPr>
      <w:b/>
      <w:bCs/>
      <w:sz w:val="20"/>
      <w:szCs w:val="20"/>
    </w:rPr>
  </w:style>
  <w:style w:type="character" w:customStyle="1" w:styleId="OnderwerpvanopmerkingChar">
    <w:name w:val="Onderwerp van opmerking Char"/>
    <w:basedOn w:val="TekstopmerkingChar"/>
    <w:link w:val="Onderwerpvanopmerking"/>
    <w:rsid w:val="00B70BD4"/>
    <w:rPr>
      <w:b/>
      <w:bCs/>
      <w:sz w:val="20"/>
      <w:szCs w:val="20"/>
      <w:lang w:val="en-US"/>
    </w:rPr>
  </w:style>
  <w:style w:type="paragraph" w:styleId="Plattetekstinspringen3">
    <w:name w:val="Body Text Indent 3"/>
    <w:basedOn w:val="Standaard"/>
    <w:link w:val="Plattetekstinspringen3Char"/>
    <w:semiHidden/>
    <w:unhideWhenUsed/>
    <w:rsid w:val="00CF49CC"/>
    <w:pPr>
      <w:spacing w:after="120"/>
      <w:ind w:left="360"/>
    </w:pPr>
    <w:rPr>
      <w:sz w:val="16"/>
      <w:szCs w:val="16"/>
    </w:rPr>
  </w:style>
  <w:style w:type="character" w:customStyle="1" w:styleId="Plattetekstinspringen3Char">
    <w:name w:val="Platte tekst inspringen 3 Char"/>
    <w:basedOn w:val="Standaardalinea-lettertype"/>
    <w:link w:val="Plattetekstinspringen3"/>
    <w:semiHidden/>
    <w:rsid w:val="00CF49CC"/>
    <w:rPr>
      <w:sz w:val="16"/>
      <w:szCs w:val="16"/>
      <w:lang w:val="en-GB"/>
    </w:rPr>
  </w:style>
  <w:style w:type="paragraph" w:customStyle="1" w:styleId="InsetList">
    <w:name w:val="Inset List"/>
    <w:basedOn w:val="Standaard"/>
    <w:rsid w:val="006E10BF"/>
    <w:pPr>
      <w:numPr>
        <w:numId w:val="5"/>
      </w:numPr>
      <w:spacing w:after="120"/>
      <w:jc w:val="both"/>
    </w:pPr>
    <w:rPr>
      <w:sz w:val="22"/>
    </w:rPr>
  </w:style>
  <w:style w:type="paragraph" w:customStyle="1" w:styleId="ListofFigures">
    <w:name w:val="List of Figures"/>
    <w:basedOn w:val="Standaard"/>
    <w:next w:val="Standaard"/>
    <w:rsid w:val="00CF49CC"/>
    <w:pPr>
      <w:spacing w:after="240" w:line="480" w:lineRule="atLeast"/>
    </w:pPr>
    <w:rPr>
      <w:b/>
      <w:color w:val="009FE3" w:themeColor="accent2"/>
      <w:sz w:val="40"/>
      <w:szCs w:val="40"/>
    </w:rPr>
  </w:style>
  <w:style w:type="paragraph" w:customStyle="1" w:styleId="Tablecaption">
    <w:name w:val="Table caption"/>
    <w:basedOn w:val="Bijschrift"/>
    <w:next w:val="Standaard"/>
    <w:qFormat/>
    <w:rsid w:val="007A4FEF"/>
    <w:pPr>
      <w:numPr>
        <w:numId w:val="3"/>
      </w:numPr>
      <w:tabs>
        <w:tab w:val="left" w:pos="851"/>
      </w:tabs>
      <w:spacing w:before="240" w:after="240"/>
      <w:jc w:val="center"/>
    </w:pPr>
    <w:rPr>
      <w:b w:val="0"/>
      <w:u w:val="none"/>
    </w:rPr>
  </w:style>
  <w:style w:type="paragraph" w:styleId="Lijstnummering">
    <w:name w:val="List Number"/>
    <w:basedOn w:val="Standaard"/>
    <w:semiHidden/>
    <w:rsid w:val="006E10BF"/>
    <w:pPr>
      <w:numPr>
        <w:numId w:val="7"/>
      </w:numPr>
      <w:contextualSpacing/>
    </w:pPr>
  </w:style>
  <w:style w:type="paragraph" w:styleId="Inhopg4">
    <w:name w:val="toc 4"/>
    <w:basedOn w:val="Standaard"/>
    <w:next w:val="Standaard"/>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Voetnoottekst">
    <w:name w:val="footnote text"/>
    <w:basedOn w:val="Standaard"/>
    <w:link w:val="VoetnoottekstChar"/>
    <w:uiPriority w:val="99"/>
    <w:unhideWhenUsed/>
    <w:rsid w:val="00332A7B"/>
    <w:pPr>
      <w:tabs>
        <w:tab w:val="left" w:pos="425"/>
      </w:tabs>
      <w:spacing w:line="240" w:lineRule="auto"/>
      <w:ind w:left="425" w:hanging="425"/>
    </w:pPr>
    <w:rPr>
      <w:szCs w:val="24"/>
      <w:vertAlign w:val="superscript"/>
    </w:rPr>
  </w:style>
  <w:style w:type="character" w:customStyle="1" w:styleId="VoetnoottekstChar">
    <w:name w:val="Voetnoottekst Char"/>
    <w:basedOn w:val="Standaardalinea-lettertype"/>
    <w:link w:val="Voetnoottekst"/>
    <w:uiPriority w:val="99"/>
    <w:rsid w:val="00332A7B"/>
    <w:rPr>
      <w:sz w:val="18"/>
      <w:szCs w:val="24"/>
      <w:vertAlign w:val="superscript"/>
      <w:lang w:val="en-GB"/>
    </w:rPr>
  </w:style>
  <w:style w:type="character" w:styleId="Voetnootmarkering">
    <w:name w:val="footnote reference"/>
    <w:uiPriority w:val="99"/>
    <w:rsid w:val="00DD69FB"/>
    <w:rPr>
      <w:rFonts w:asciiTheme="minorHAnsi" w:hAnsiTheme="minorHAnsi"/>
      <w:sz w:val="20"/>
      <w:vertAlign w:val="superscript"/>
    </w:rPr>
  </w:style>
  <w:style w:type="character" w:styleId="Paginanummer">
    <w:name w:val="page number"/>
    <w:rsid w:val="006C48F9"/>
    <w:rPr>
      <w:rFonts w:asciiTheme="minorHAnsi" w:hAnsiTheme="minorHAnsi"/>
      <w:sz w:val="15"/>
    </w:rPr>
  </w:style>
  <w:style w:type="paragraph" w:customStyle="1" w:styleId="Footereditionno">
    <w:name w:val="Footer edition no."/>
    <w:basedOn w:val="Standaard"/>
    <w:rsid w:val="00F74309"/>
    <w:pPr>
      <w:tabs>
        <w:tab w:val="right" w:pos="10206"/>
      </w:tabs>
    </w:pPr>
    <w:rPr>
      <w:b/>
      <w:color w:val="00558C"/>
      <w:sz w:val="15"/>
    </w:rPr>
  </w:style>
  <w:style w:type="paragraph" w:customStyle="1" w:styleId="Lista">
    <w:name w:val="List a"/>
    <w:basedOn w:val="Standaard"/>
    <w:qFormat/>
    <w:rsid w:val="008310C9"/>
    <w:pPr>
      <w:numPr>
        <w:ilvl w:val="1"/>
        <w:numId w:val="15"/>
      </w:numPr>
      <w:spacing w:after="120" w:line="240" w:lineRule="auto"/>
      <w:jc w:val="both"/>
    </w:pPr>
    <w:rPr>
      <w:rFonts w:eastAsia="Times New Roman" w:cs="Times New Roman"/>
      <w:sz w:val="22"/>
      <w:szCs w:val="20"/>
      <w:lang w:eastAsia="en-GB"/>
    </w:rPr>
  </w:style>
  <w:style w:type="numbering" w:styleId="Artikelsectie">
    <w:name w:val="Outline List 3"/>
    <w:basedOn w:val="Geenlijst"/>
    <w:rsid w:val="006E10BF"/>
    <w:pPr>
      <w:numPr>
        <w:numId w:val="4"/>
      </w:numPr>
    </w:pPr>
  </w:style>
  <w:style w:type="paragraph" w:styleId="Inhopg5">
    <w:name w:val="toc 5"/>
    <w:basedOn w:val="Standaard"/>
    <w:next w:val="Standaard"/>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Inhopg6">
    <w:name w:val="toc 6"/>
    <w:basedOn w:val="Standaard"/>
    <w:next w:val="Standaard"/>
    <w:autoRedefine/>
    <w:rsid w:val="00CF49CC"/>
    <w:pPr>
      <w:spacing w:line="240" w:lineRule="auto"/>
      <w:ind w:left="960"/>
    </w:pPr>
    <w:rPr>
      <w:rFonts w:ascii="Arial" w:eastAsia="Times New Roman" w:hAnsi="Arial" w:cs="Times New Roman"/>
      <w:sz w:val="20"/>
      <w:szCs w:val="20"/>
    </w:rPr>
  </w:style>
  <w:style w:type="paragraph" w:styleId="Inhopg7">
    <w:name w:val="toc 7"/>
    <w:basedOn w:val="Standaard"/>
    <w:next w:val="Standaard"/>
    <w:autoRedefine/>
    <w:rsid w:val="00CF49CC"/>
    <w:pPr>
      <w:spacing w:line="240" w:lineRule="auto"/>
      <w:ind w:left="1200"/>
    </w:pPr>
    <w:rPr>
      <w:rFonts w:ascii="Arial" w:eastAsia="Times New Roman" w:hAnsi="Arial" w:cs="Times New Roman"/>
      <w:sz w:val="20"/>
      <w:szCs w:val="20"/>
    </w:rPr>
  </w:style>
  <w:style w:type="paragraph" w:styleId="Inhopg8">
    <w:name w:val="toc 8"/>
    <w:basedOn w:val="Standaard"/>
    <w:next w:val="Standaard"/>
    <w:autoRedefine/>
    <w:rsid w:val="00CF49CC"/>
    <w:pPr>
      <w:spacing w:line="240" w:lineRule="auto"/>
      <w:ind w:left="1440"/>
    </w:pPr>
    <w:rPr>
      <w:rFonts w:ascii="Arial" w:eastAsia="Times New Roman" w:hAnsi="Arial" w:cs="Times New Roman"/>
      <w:sz w:val="20"/>
      <w:szCs w:val="20"/>
    </w:rPr>
  </w:style>
  <w:style w:type="paragraph" w:styleId="Inhopg9">
    <w:name w:val="toc 9"/>
    <w:basedOn w:val="Standaard"/>
    <w:next w:val="Standaard"/>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5"/>
      </w:numPr>
      <w:ind w:left="1701" w:hanging="425"/>
    </w:pPr>
  </w:style>
  <w:style w:type="paragraph" w:customStyle="1" w:styleId="Listitext">
    <w:name w:val="List i text"/>
    <w:basedOn w:val="Standaard"/>
    <w:qFormat/>
    <w:rsid w:val="00FF418D"/>
    <w:pPr>
      <w:ind w:left="2268" w:hanging="567"/>
    </w:pPr>
    <w:rPr>
      <w:sz w:val="20"/>
    </w:rPr>
  </w:style>
  <w:style w:type="paragraph" w:customStyle="1" w:styleId="Bullet1text">
    <w:name w:val="Bullet 1 text"/>
    <w:basedOn w:val="Standaard"/>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Standaard"/>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Standaard"/>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Standaard"/>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Standaard"/>
    <w:qFormat/>
    <w:rsid w:val="008310C9"/>
    <w:pPr>
      <w:numPr>
        <w:numId w:val="32"/>
      </w:numPr>
      <w:spacing w:after="120" w:line="240" w:lineRule="auto"/>
      <w:jc w:val="both"/>
    </w:pPr>
    <w:rPr>
      <w:rFonts w:eastAsia="Times New Roman" w:cs="Times New Roman"/>
      <w:sz w:val="22"/>
      <w:szCs w:val="20"/>
      <w:lang w:eastAsia="en-GB"/>
    </w:rPr>
  </w:style>
  <w:style w:type="paragraph" w:customStyle="1" w:styleId="List1text">
    <w:name w:val="List 1 text"/>
    <w:basedOn w:val="Standaard"/>
    <w:qFormat/>
    <w:rsid w:val="008310C9"/>
    <w:pPr>
      <w:spacing w:after="120" w:line="240" w:lineRule="auto"/>
      <w:ind w:left="567"/>
      <w:jc w:val="both"/>
    </w:pPr>
    <w:rPr>
      <w:rFonts w:eastAsia="Times New Roman" w:cs="Times New Roman"/>
      <w:sz w:val="22"/>
      <w:szCs w:val="20"/>
      <w:lang w:eastAsia="en-GB"/>
    </w:rPr>
  </w:style>
  <w:style w:type="paragraph" w:styleId="Documentstructuur">
    <w:name w:val="Document Map"/>
    <w:basedOn w:val="Standaard"/>
    <w:link w:val="Documentstructuur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structuurChar">
    <w:name w:val="Documentstructuur Char"/>
    <w:basedOn w:val="Standaardalinea-lettertype"/>
    <w:link w:val="Documentstructuur"/>
    <w:rsid w:val="008972C3"/>
    <w:rPr>
      <w:rFonts w:ascii="Tahoma" w:eastAsia="Times New Roman" w:hAnsi="Tahoma" w:cs="Times New Roman"/>
      <w:sz w:val="20"/>
      <w:szCs w:val="24"/>
      <w:shd w:val="clear" w:color="auto" w:fill="000080"/>
      <w:lang w:val="de-DE" w:eastAsia="de-DE"/>
    </w:rPr>
  </w:style>
  <w:style w:type="character" w:styleId="GevolgdeHyperlink">
    <w:name w:val="FollowedHyperlink"/>
    <w:rsid w:val="008972C3"/>
    <w:rPr>
      <w:color w:val="800080"/>
      <w:u w:val="single"/>
    </w:rPr>
  </w:style>
  <w:style w:type="paragraph" w:styleId="Normaalweb">
    <w:name w:val="Normal (Web)"/>
    <w:basedOn w:val="Standaard"/>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Lijstmetafbeeldingen"/>
    <w:rsid w:val="00257E4A"/>
    <w:pPr>
      <w:tabs>
        <w:tab w:val="left" w:pos="1134"/>
        <w:tab w:val="right" w:pos="9781"/>
      </w:tabs>
    </w:pPr>
  </w:style>
  <w:style w:type="character" w:styleId="Nadruk">
    <w:name w:val="Emphasis"/>
    <w:rsid w:val="008972C3"/>
    <w:rPr>
      <w:i/>
      <w:iCs/>
    </w:rPr>
  </w:style>
  <w:style w:type="character" w:styleId="HTML-citaat">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Standaardtabel"/>
    <w:next w:val="Tabelraster"/>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Standaard"/>
    <w:link w:val="TextedesaisieCar"/>
    <w:rsid w:val="00EA4F29"/>
    <w:rPr>
      <w:color w:val="000000" w:themeColor="text1"/>
      <w:sz w:val="22"/>
    </w:rPr>
  </w:style>
  <w:style w:type="character" w:customStyle="1" w:styleId="TextedesaisieCar">
    <w:name w:val="Texte de saisie Car"/>
    <w:basedOn w:val="Standaardalinea-lettertype"/>
    <w:link w:val="Textedesaisie"/>
    <w:rsid w:val="00EA4F29"/>
    <w:rPr>
      <w:color w:val="000000" w:themeColor="text1"/>
      <w:lang w:val="en-GB"/>
    </w:rPr>
  </w:style>
  <w:style w:type="paragraph" w:customStyle="1" w:styleId="AnnexTablecaption">
    <w:name w:val="Annex Table caption"/>
    <w:basedOn w:val="Plattetekst"/>
    <w:qFormat/>
    <w:rsid w:val="002176C4"/>
    <w:pPr>
      <w:numPr>
        <w:numId w:val="18"/>
      </w:numPr>
      <w:jc w:val="center"/>
    </w:pPr>
    <w:rPr>
      <w:i/>
      <w:color w:val="00558C"/>
      <w:lang w:eastAsia="en-GB"/>
    </w:rPr>
  </w:style>
  <w:style w:type="paragraph" w:customStyle="1" w:styleId="Figurecaption">
    <w:name w:val="Figure caption"/>
    <w:basedOn w:val="Bijschrift"/>
    <w:next w:val="Standaard"/>
    <w:qFormat/>
    <w:rsid w:val="00DD69FB"/>
    <w:pPr>
      <w:numPr>
        <w:numId w:val="6"/>
      </w:numPr>
      <w:spacing w:before="240" w:after="240"/>
      <w:jc w:val="center"/>
    </w:pPr>
    <w:rPr>
      <w:b w:val="0"/>
      <w:u w:val="none"/>
    </w:rPr>
  </w:style>
  <w:style w:type="paragraph" w:styleId="Geenafstand">
    <w:name w:val="No Spacing"/>
    <w:uiPriority w:val="1"/>
    <w:qFormat/>
    <w:rsid w:val="00C55EFB"/>
    <w:pPr>
      <w:spacing w:after="0" w:line="240" w:lineRule="auto"/>
    </w:pPr>
    <w:rPr>
      <w:sz w:val="18"/>
      <w:lang w:val="en-GB"/>
    </w:rPr>
  </w:style>
  <w:style w:type="paragraph" w:customStyle="1" w:styleId="Abbreviations">
    <w:name w:val="Abbreviations"/>
    <w:basedOn w:val="Standaard"/>
    <w:qFormat/>
    <w:rsid w:val="000B577B"/>
    <w:pPr>
      <w:spacing w:after="60"/>
      <w:ind w:left="1418" w:hanging="1418"/>
    </w:pPr>
    <w:rPr>
      <w:sz w:val="22"/>
    </w:rPr>
  </w:style>
  <w:style w:type="paragraph" w:customStyle="1" w:styleId="Tableheading">
    <w:name w:val="Table heading"/>
    <w:basedOn w:val="Standaard"/>
    <w:qFormat/>
    <w:rsid w:val="00983287"/>
    <w:pPr>
      <w:spacing w:before="60" w:after="60"/>
      <w:ind w:left="113" w:right="113"/>
      <w:jc w:val="center"/>
    </w:pPr>
    <w:rPr>
      <w:b/>
      <w:color w:val="00558C"/>
      <w:sz w:val="20"/>
      <w:lang w:val="en-US"/>
    </w:rPr>
  </w:style>
  <w:style w:type="paragraph" w:customStyle="1" w:styleId="AppendixtitleHead1">
    <w:name w:val="Appendix title (Head 1)"/>
    <w:next w:val="Plattetekst"/>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Standaard"/>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Standaard"/>
    <w:next w:val="Standaard"/>
    <w:rsid w:val="0026038D"/>
    <w:rPr>
      <w:caps/>
      <w:color w:val="00558C"/>
      <w:sz w:val="50"/>
    </w:rPr>
  </w:style>
  <w:style w:type="paragraph" w:customStyle="1" w:styleId="Documentdate">
    <w:name w:val="Document date"/>
    <w:basedOn w:val="Standaard"/>
    <w:rsid w:val="004E0BBB"/>
    <w:rPr>
      <w:b/>
      <w:color w:val="00558C"/>
      <w:sz w:val="28"/>
    </w:rPr>
  </w:style>
  <w:style w:type="paragraph" w:customStyle="1" w:styleId="Footerportrait">
    <w:name w:val="Footer portrait"/>
    <w:basedOn w:val="Standaard"/>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Tekstvantijdelijkeaanduiding">
    <w:name w:val="Placeholder Text"/>
    <w:basedOn w:val="Standaardalinea-lettertype"/>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Inhopg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el">
    <w:name w:val="Title"/>
    <w:basedOn w:val="Standaard"/>
    <w:link w:val="Titel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elChar">
    <w:name w:val="Titel Char"/>
    <w:basedOn w:val="Standaardalinea-lettertype"/>
    <w:link w:val="Titel"/>
    <w:rsid w:val="00693B1F"/>
    <w:rPr>
      <w:rFonts w:ascii="Arial" w:eastAsia="Times New Roman" w:hAnsi="Arial" w:cs="Arial"/>
      <w:b/>
      <w:bCs/>
      <w:kern w:val="28"/>
      <w:sz w:val="32"/>
      <w:szCs w:val="32"/>
      <w:lang w:val="en-GB" w:eastAsia="en-GB"/>
    </w:rPr>
  </w:style>
  <w:style w:type="paragraph" w:styleId="Revisie">
    <w:name w:val="Revision"/>
    <w:hidden/>
    <w:uiPriority w:val="99"/>
    <w:semiHidden/>
    <w:rsid w:val="00B250D6"/>
    <w:pPr>
      <w:spacing w:after="0" w:line="240" w:lineRule="auto"/>
    </w:pPr>
    <w:rPr>
      <w:sz w:val="18"/>
      <w:lang w:val="en-GB"/>
    </w:rPr>
  </w:style>
  <w:style w:type="paragraph" w:customStyle="1" w:styleId="Referencetext">
    <w:name w:val="Reference text"/>
    <w:basedOn w:val="Standaard"/>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Kop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Standaard"/>
    <w:link w:val="MRNChar"/>
    <w:rsid w:val="00E86147"/>
    <w:rPr>
      <w:b/>
      <w:color w:val="00558C"/>
      <w:sz w:val="28"/>
    </w:rPr>
  </w:style>
  <w:style w:type="character" w:customStyle="1" w:styleId="MRNChar">
    <w:name w:val="MRN Char"/>
    <w:basedOn w:val="Standaardalinea-lettertype"/>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Standaardalinea-lettertype"/>
    <w:link w:val="Revokes"/>
    <w:rsid w:val="003F70D2"/>
    <w:rPr>
      <w:b/>
      <w:i/>
      <w:color w:val="00558C"/>
      <w:sz w:val="28"/>
      <w:lang w:val="en-GB"/>
    </w:rPr>
  </w:style>
  <w:style w:type="paragraph" w:customStyle="1" w:styleId="Referencelist">
    <w:name w:val="Reference list"/>
    <w:basedOn w:val="Standaard"/>
    <w:qFormat/>
    <w:rsid w:val="00CF10E3"/>
    <w:pPr>
      <w:numPr>
        <w:numId w:val="9"/>
      </w:numPr>
      <w:spacing w:before="120" w:after="60" w:line="240" w:lineRule="auto"/>
      <w:jc w:val="both"/>
    </w:pPr>
    <w:rPr>
      <w:rFonts w:eastAsia="Times New Roman" w:cs="Times New Roman"/>
      <w:sz w:val="22"/>
      <w:szCs w:val="20"/>
    </w:rPr>
  </w:style>
  <w:style w:type="paragraph" w:customStyle="1" w:styleId="Equationnumber">
    <w:name w:val="Equation number"/>
    <w:basedOn w:val="Plattetekst"/>
    <w:next w:val="Plattetekst"/>
    <w:link w:val="EquationnumberChar"/>
    <w:qFormat/>
    <w:rsid w:val="00835EA0"/>
    <w:pPr>
      <w:numPr>
        <w:numId w:val="10"/>
      </w:numPr>
      <w:spacing w:before="60"/>
      <w:jc w:val="right"/>
    </w:pPr>
  </w:style>
  <w:style w:type="character" w:customStyle="1" w:styleId="EquationnumberChar">
    <w:name w:val="Equation number Char"/>
    <w:basedOn w:val="PlattetekstChar"/>
    <w:link w:val="Equationnumber"/>
    <w:rsid w:val="00835EA0"/>
    <w:rPr>
      <w:lang w:val="en-GB"/>
    </w:rPr>
  </w:style>
  <w:style w:type="paragraph" w:customStyle="1" w:styleId="Furtherreading">
    <w:name w:val="Further reading"/>
    <w:basedOn w:val="Plattetekst"/>
    <w:link w:val="FurtherreadingChar"/>
    <w:qFormat/>
    <w:rsid w:val="0022582A"/>
    <w:pPr>
      <w:numPr>
        <w:numId w:val="11"/>
      </w:numPr>
      <w:spacing w:before="60"/>
    </w:pPr>
  </w:style>
  <w:style w:type="character" w:customStyle="1" w:styleId="FurtherreadingChar">
    <w:name w:val="Further reading Char"/>
    <w:basedOn w:val="PlattetekstChar"/>
    <w:link w:val="Furtherreading"/>
    <w:rsid w:val="0022582A"/>
    <w:rPr>
      <w:lang w:val="en-GB"/>
    </w:rPr>
  </w:style>
  <w:style w:type="paragraph" w:customStyle="1" w:styleId="Documentrevisiontabletitle">
    <w:name w:val="Document revision table title"/>
    <w:basedOn w:val="Standaard"/>
    <w:rsid w:val="005D3920"/>
    <w:pPr>
      <w:spacing w:before="60" w:after="60"/>
      <w:ind w:left="113" w:right="113"/>
    </w:pPr>
    <w:rPr>
      <w:b/>
      <w:color w:val="00558C"/>
      <w:sz w:val="20"/>
    </w:rPr>
  </w:style>
  <w:style w:type="paragraph" w:customStyle="1" w:styleId="AnnexFigureCaption">
    <w:name w:val="Annex Figure Caption"/>
    <w:basedOn w:val="Plattetekst"/>
    <w:link w:val="AnnexFigureCaptionChar"/>
    <w:qFormat/>
    <w:rsid w:val="002176C4"/>
    <w:pPr>
      <w:numPr>
        <w:numId w:val="17"/>
      </w:numPr>
      <w:jc w:val="center"/>
    </w:pPr>
    <w:rPr>
      <w:i/>
      <w:color w:val="00558C"/>
      <w:lang w:eastAsia="en-GB"/>
    </w:rPr>
  </w:style>
  <w:style w:type="character" w:customStyle="1" w:styleId="AnnexFigureCaptionChar">
    <w:name w:val="Annex Figure Caption Char"/>
    <w:basedOn w:val="PlattetekstChar"/>
    <w:link w:val="AnnexFigureCaption"/>
    <w:rsid w:val="002176C4"/>
    <w:rPr>
      <w:i/>
      <w:color w:val="00558C"/>
      <w:lang w:val="en-GB" w:eastAsia="en-GB"/>
    </w:rPr>
  </w:style>
  <w:style w:type="paragraph" w:styleId="Lijstalinea">
    <w:name w:val="List Paragraph"/>
    <w:basedOn w:val="Standaard"/>
    <w:uiPriority w:val="34"/>
    <w:qFormat/>
    <w:rsid w:val="00DA0383"/>
    <w:pPr>
      <w:ind w:left="720"/>
      <w:contextualSpacing/>
    </w:pPr>
  </w:style>
  <w:style w:type="paragraph" w:styleId="Eindnoottekst">
    <w:name w:val="endnote text"/>
    <w:basedOn w:val="Standaard"/>
    <w:link w:val="EindnoottekstChar"/>
    <w:uiPriority w:val="99"/>
    <w:semiHidden/>
    <w:unhideWhenUsed/>
    <w:rsid w:val="001B66A7"/>
    <w:pPr>
      <w:spacing w:line="240" w:lineRule="auto"/>
    </w:pPr>
    <w:rPr>
      <w:sz w:val="20"/>
      <w:szCs w:val="20"/>
    </w:rPr>
  </w:style>
  <w:style w:type="character" w:customStyle="1" w:styleId="EindnoottekstChar">
    <w:name w:val="Eindnoottekst Char"/>
    <w:basedOn w:val="Standaardalinea-lettertype"/>
    <w:link w:val="Eindnoottekst"/>
    <w:uiPriority w:val="99"/>
    <w:semiHidden/>
    <w:rsid w:val="001B66A7"/>
    <w:rPr>
      <w:sz w:val="20"/>
      <w:szCs w:val="20"/>
      <w:lang w:val="en-GB"/>
    </w:rPr>
  </w:style>
  <w:style w:type="character" w:styleId="Eindnootmarkering">
    <w:name w:val="endnote reference"/>
    <w:basedOn w:val="Standaardalinea-lettertype"/>
    <w:uiPriority w:val="99"/>
    <w:semiHidden/>
    <w:unhideWhenUsed/>
    <w:rsid w:val="001B66A7"/>
    <w:rPr>
      <w:vertAlign w:val="superscript"/>
    </w:rPr>
  </w:style>
  <w:style w:type="paragraph" w:styleId="Lijstopsomteken">
    <w:name w:val="List Bullet"/>
    <w:basedOn w:val="Standaard"/>
    <w:unhideWhenUsed/>
    <w:rsid w:val="00ED0C36"/>
    <w:pPr>
      <w:numPr>
        <w:numId w:val="37"/>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82957">
      <w:bodyDiv w:val="1"/>
      <w:marLeft w:val="0"/>
      <w:marRight w:val="0"/>
      <w:marTop w:val="0"/>
      <w:marBottom w:val="0"/>
      <w:divBdr>
        <w:top w:val="none" w:sz="0" w:space="0" w:color="auto"/>
        <w:left w:val="none" w:sz="0" w:space="0" w:color="auto"/>
        <w:bottom w:val="none" w:sz="0" w:space="0" w:color="auto"/>
        <w:right w:val="none" w:sz="0" w:space="0" w:color="auto"/>
      </w:divBdr>
    </w:div>
    <w:div w:id="556556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package" Target="embeddings/Microsoft_Visio_Drawing.vsdx"/><Relationship Id="rId21" Type="http://schemas.openxmlformats.org/officeDocument/2006/relationships/header" Target="header7.xml"/><Relationship Id="rId34"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emf"/><Relationship Id="rId33"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1/relationships/commentsExtended" Target="commentsExtended.xm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comments" Target="comments.xml"/><Relationship Id="rId30" Type="http://schemas.microsoft.com/office/2018/08/relationships/commentsExtensible" Target="commentsExtensible.xml"/><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3059\OneDrive%20-%20Port%20of%20Rotterdam\Desktop\CS%20Workgroup\Gxxxx%20Template%20for%20IALA%20Guidelines%20Ed%201.0%20January%20202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C3A50E-BE5A-4BF6-86AD-2F5CF933452F}"/>
</file>

<file path=customXml/itemProps2.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D4744BAF-D628-4F34-BB51-34515565685B}">
  <ds:schemaRefs>
    <ds:schemaRef ds:uri="http://schemas.openxmlformats.org/officeDocument/2006/bibliography"/>
  </ds:schemaRefs>
</ds:datastoreItem>
</file>

<file path=customXml/itemProps4.xml><?xml version="1.0" encoding="utf-8"?>
<ds:datastoreItem xmlns:ds="http://schemas.openxmlformats.org/officeDocument/2006/customXml" ds:itemID="{E9916163-7F1B-41B4-99A7-91F526C6C518}">
  <ds:schemaRefs>
    <ds:schemaRef ds:uri="http://schemas.microsoft.com/sharepoint/v3/contenttype/forms"/>
  </ds:schemaRefs>
</ds:datastoreItem>
</file>

<file path=docMetadata/LabelInfo.xml><?xml version="1.0" encoding="utf-8"?>
<clbl:labelList xmlns:clbl="http://schemas.microsoft.com/office/2020/mipLabelMetadata">
  <clbl:label id="{30453998-4784-4b0e-bdb0-a8ba14eff494}" enabled="0" method="" siteId="{30453998-4784-4b0e-bdb0-a8ba14eff494}" removed="1"/>
</clbl:labelList>
</file>

<file path=docProps/app.xml><?xml version="1.0" encoding="utf-8"?>
<Properties xmlns="http://schemas.openxmlformats.org/officeDocument/2006/extended-properties" xmlns:vt="http://schemas.openxmlformats.org/officeDocument/2006/docPropsVTypes">
  <Template>C:\Users\203059\OneDrive - Port of Rotterdam\Desktop\CS Workgroup\Gxxxx Template for IALA Guidelines Ed 1.0 January 2021.dotx</Template>
  <TotalTime>11</TotalTime>
  <Pages>24</Pages>
  <Words>7417</Words>
  <Characters>40795</Characters>
  <Application>Microsoft Office Word</Application>
  <DocSecurity>0</DocSecurity>
  <Lines>339</Lines>
  <Paragraphs>96</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Guideline</vt:lpstr>
      <vt:lpstr>IALA Guideline</vt:lpstr>
      <vt:lpstr>IALA Guideline 1115</vt:lpstr>
    </vt:vector>
  </TitlesOfParts>
  <Manager>IALA</Manager>
  <Company>IALA</Company>
  <LinksUpToDate>false</LinksUpToDate>
  <CharactersWithSpaces>48116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Ebben, Martijn</dc:creator>
  <cp:keywords/>
  <dc:description/>
  <cp:lastModifiedBy>Martijn Ebben</cp:lastModifiedBy>
  <cp:revision>4</cp:revision>
  <cp:lastPrinted>2020-11-25T08:30:00Z</cp:lastPrinted>
  <dcterms:created xsi:type="dcterms:W3CDTF">2023-10-25T14:45:00Z</dcterms:created>
  <dcterms:modified xsi:type="dcterms:W3CDTF">2023-10-25T15:05:00Z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ies>
</file>